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5F09F" w14:textId="3E11422E" w:rsidR="003966CA" w:rsidRDefault="00390CFE">
      <w:pPr>
        <w:spacing w:before="462" w:line="457" w:lineRule="exact"/>
        <w:ind w:left="144"/>
        <w:textAlignment w:val="baseline"/>
        <w:rPr>
          <w:rFonts w:ascii="Arial" w:eastAsia="Arial" w:hAnsi="Arial"/>
          <w:b/>
          <w:i/>
          <w:color w:val="000000"/>
          <w:sz w:val="40"/>
        </w:rPr>
      </w:pPr>
      <w:r>
        <w:rPr>
          <w:rFonts w:ascii="Arial" w:eastAsia="Arial" w:hAnsi="Arial"/>
          <w:b/>
          <w:i/>
          <w:color w:val="000000"/>
          <w:sz w:val="40"/>
        </w:rPr>
        <w:t xml:space="preserve">STCP 11.4 </w:t>
      </w:r>
      <w:r w:rsidR="0049190A">
        <w:rPr>
          <w:rFonts w:ascii="Arial" w:eastAsia="Arial" w:hAnsi="Arial"/>
          <w:b/>
          <w:i/>
          <w:color w:val="000000"/>
          <w:sz w:val="40"/>
        </w:rPr>
        <w:t xml:space="preserve">Issue </w:t>
      </w:r>
      <w:r w:rsidR="004103AE">
        <w:rPr>
          <w:rFonts w:ascii="Arial" w:eastAsia="Arial" w:hAnsi="Arial"/>
          <w:b/>
          <w:i/>
          <w:color w:val="000000"/>
          <w:sz w:val="40"/>
        </w:rPr>
        <w:t xml:space="preserve">003 </w:t>
      </w:r>
      <w:r>
        <w:rPr>
          <w:rFonts w:ascii="Arial" w:eastAsia="Arial" w:hAnsi="Arial"/>
          <w:b/>
          <w:i/>
          <w:color w:val="000000"/>
          <w:sz w:val="40"/>
        </w:rPr>
        <w:t>Enhanced Service Provision</w:t>
      </w:r>
    </w:p>
    <w:p w14:paraId="569CE22C" w14:textId="77777777" w:rsidR="003966CA" w:rsidRDefault="00390CFE">
      <w:pPr>
        <w:spacing w:before="460" w:after="447" w:line="281" w:lineRule="exact"/>
        <w:ind w:left="144"/>
        <w:textAlignment w:val="baseline"/>
        <w:rPr>
          <w:rFonts w:ascii="Arial" w:eastAsia="Arial" w:hAnsi="Arial"/>
          <w:b/>
          <w:i/>
          <w:color w:val="000000"/>
          <w:sz w:val="24"/>
        </w:rPr>
      </w:pPr>
      <w:r>
        <w:rPr>
          <w:rFonts w:ascii="Arial" w:eastAsia="Arial" w:hAnsi="Arial"/>
          <w:b/>
          <w:i/>
          <w:color w:val="000000"/>
          <w:sz w:val="24"/>
        </w:rPr>
        <w:t>STC Procedure Document Authorisation</w:t>
      </w:r>
    </w:p>
    <w:tbl>
      <w:tblPr>
        <w:tblW w:w="0" w:type="auto"/>
        <w:tblInd w:w="14" w:type="dxa"/>
        <w:tblLayout w:type="fixed"/>
        <w:tblCellMar>
          <w:left w:w="0" w:type="dxa"/>
          <w:right w:w="0" w:type="dxa"/>
        </w:tblCellMar>
        <w:tblLook w:val="0000" w:firstRow="0" w:lastRow="0" w:firstColumn="0" w:lastColumn="0" w:noHBand="0" w:noVBand="0"/>
      </w:tblPr>
      <w:tblGrid>
        <w:gridCol w:w="2525"/>
        <w:gridCol w:w="2126"/>
        <w:gridCol w:w="2549"/>
        <w:gridCol w:w="1281"/>
      </w:tblGrid>
      <w:tr w:rsidR="003966CA" w14:paraId="385C25DE" w14:textId="77777777">
        <w:trPr>
          <w:trHeight w:hRule="exact" w:val="715"/>
        </w:trPr>
        <w:tc>
          <w:tcPr>
            <w:tcW w:w="2525" w:type="dxa"/>
            <w:tcBorders>
              <w:top w:val="single" w:sz="5" w:space="0" w:color="000000"/>
              <w:left w:val="single" w:sz="5" w:space="0" w:color="000000"/>
              <w:bottom w:val="single" w:sz="5" w:space="0" w:color="000000"/>
              <w:right w:val="single" w:sz="5" w:space="0" w:color="000000"/>
            </w:tcBorders>
          </w:tcPr>
          <w:p w14:paraId="5B9D86BA" w14:textId="77777777" w:rsidR="003966CA" w:rsidRDefault="00390CFE">
            <w:pPr>
              <w:spacing w:before="132" w:after="343" w:line="230" w:lineRule="exact"/>
              <w:ind w:right="813"/>
              <w:jc w:val="right"/>
              <w:textAlignment w:val="baseline"/>
              <w:rPr>
                <w:rFonts w:ascii="Arial" w:eastAsia="Arial" w:hAnsi="Arial"/>
                <w:b/>
                <w:color w:val="000000"/>
                <w:sz w:val="20"/>
              </w:rPr>
            </w:pPr>
            <w:r>
              <w:rPr>
                <w:rFonts w:ascii="Arial" w:eastAsia="Arial" w:hAnsi="Arial"/>
                <w:b/>
                <w:color w:val="000000"/>
                <w:sz w:val="20"/>
              </w:rPr>
              <w:t>Company</w:t>
            </w:r>
          </w:p>
        </w:tc>
        <w:tc>
          <w:tcPr>
            <w:tcW w:w="2126" w:type="dxa"/>
            <w:tcBorders>
              <w:top w:val="single" w:sz="5" w:space="0" w:color="000000"/>
              <w:left w:val="single" w:sz="5" w:space="0" w:color="000000"/>
              <w:bottom w:val="single" w:sz="5" w:space="0" w:color="000000"/>
              <w:right w:val="single" w:sz="5" w:space="0" w:color="000000"/>
            </w:tcBorders>
          </w:tcPr>
          <w:p w14:paraId="4546781E" w14:textId="77777777" w:rsidR="003966CA" w:rsidRDefault="00390CFE">
            <w:pPr>
              <w:spacing w:before="132" w:after="113"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49" w:type="dxa"/>
            <w:tcBorders>
              <w:top w:val="single" w:sz="5" w:space="0" w:color="000000"/>
              <w:left w:val="single" w:sz="5" w:space="0" w:color="000000"/>
              <w:bottom w:val="single" w:sz="5" w:space="0" w:color="000000"/>
              <w:right w:val="single" w:sz="5" w:space="0" w:color="000000"/>
            </w:tcBorders>
          </w:tcPr>
          <w:p w14:paraId="3B7AFBFA" w14:textId="77777777" w:rsidR="003966CA" w:rsidRDefault="00390CFE">
            <w:pPr>
              <w:spacing w:before="132" w:after="343" w:line="230"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1" w:type="dxa"/>
            <w:tcBorders>
              <w:top w:val="single" w:sz="5" w:space="0" w:color="000000"/>
              <w:left w:val="single" w:sz="5" w:space="0" w:color="000000"/>
              <w:bottom w:val="single" w:sz="5" w:space="0" w:color="000000"/>
              <w:right w:val="single" w:sz="5" w:space="0" w:color="000000"/>
            </w:tcBorders>
          </w:tcPr>
          <w:p w14:paraId="782180EE" w14:textId="77777777" w:rsidR="003966CA" w:rsidRDefault="00390CFE">
            <w:pPr>
              <w:spacing w:before="132" w:after="343" w:line="230"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3966CA" w14:paraId="50A069BE" w14:textId="77777777" w:rsidTr="00157BE3">
        <w:trPr>
          <w:trHeight w:hRule="exact" w:val="1073"/>
        </w:trPr>
        <w:tc>
          <w:tcPr>
            <w:tcW w:w="2525" w:type="dxa"/>
            <w:tcBorders>
              <w:top w:val="single" w:sz="5" w:space="0" w:color="000000"/>
              <w:left w:val="single" w:sz="5" w:space="0" w:color="000000"/>
              <w:bottom w:val="single" w:sz="5" w:space="0" w:color="000000"/>
              <w:right w:val="single" w:sz="5" w:space="0" w:color="000000"/>
            </w:tcBorders>
          </w:tcPr>
          <w:p w14:paraId="422595C8" w14:textId="1B25AA82" w:rsidR="003966CA" w:rsidRDefault="00E20F82">
            <w:pPr>
              <w:spacing w:line="254" w:lineRule="exact"/>
              <w:ind w:left="108" w:right="684"/>
              <w:textAlignment w:val="baseline"/>
              <w:rPr>
                <w:rFonts w:ascii="Arial" w:eastAsia="Arial" w:hAnsi="Arial"/>
                <w:color w:val="000000"/>
                <w:spacing w:val="-1"/>
              </w:rPr>
            </w:pPr>
            <w:r>
              <w:rPr>
                <w:rFonts w:ascii="Arial" w:eastAsia="Arial" w:hAnsi="Arial"/>
                <w:color w:val="000000"/>
                <w:spacing w:val="-1"/>
              </w:rPr>
              <w:t>The Company</w:t>
            </w:r>
          </w:p>
        </w:tc>
        <w:tc>
          <w:tcPr>
            <w:tcW w:w="2126" w:type="dxa"/>
            <w:tcBorders>
              <w:top w:val="single" w:sz="5" w:space="0" w:color="000000"/>
              <w:left w:val="single" w:sz="5" w:space="0" w:color="000000"/>
              <w:bottom w:val="single" w:sz="5" w:space="0" w:color="000000"/>
              <w:right w:val="single" w:sz="5" w:space="0" w:color="000000"/>
            </w:tcBorders>
          </w:tcPr>
          <w:p w14:paraId="36EFF538"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2E9F3DD6"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E140213" w14:textId="77777777" w:rsidR="003966CA" w:rsidRDefault="003966CA">
            <w:pPr>
              <w:textAlignment w:val="baseline"/>
              <w:rPr>
                <w:rFonts w:ascii="Arial" w:eastAsia="Arial" w:hAnsi="Arial"/>
                <w:color w:val="000000"/>
                <w:sz w:val="24"/>
              </w:rPr>
            </w:pPr>
          </w:p>
        </w:tc>
      </w:tr>
      <w:tr w:rsidR="003966CA" w14:paraId="0F5000A0" w14:textId="77777777" w:rsidTr="00157BE3">
        <w:trPr>
          <w:trHeight w:hRule="exact" w:val="1143"/>
        </w:trPr>
        <w:tc>
          <w:tcPr>
            <w:tcW w:w="2525" w:type="dxa"/>
            <w:tcBorders>
              <w:top w:val="single" w:sz="5" w:space="0" w:color="000000"/>
              <w:left w:val="single" w:sz="5" w:space="0" w:color="000000"/>
              <w:bottom w:val="single" w:sz="5" w:space="0" w:color="000000"/>
              <w:right w:val="single" w:sz="5" w:space="0" w:color="000000"/>
            </w:tcBorders>
          </w:tcPr>
          <w:p w14:paraId="35058BDF" w14:textId="77777777" w:rsidR="003966CA" w:rsidRDefault="00390CFE">
            <w:pPr>
              <w:spacing w:line="253" w:lineRule="exact"/>
              <w:ind w:left="144" w:right="1152"/>
              <w:textAlignment w:val="baseline"/>
              <w:rPr>
                <w:rFonts w:ascii="Arial" w:eastAsia="Arial" w:hAnsi="Arial"/>
                <w:color w:val="000000"/>
                <w:spacing w:val="-5"/>
              </w:rPr>
            </w:pPr>
            <w:r>
              <w:rPr>
                <w:rFonts w:ascii="Arial" w:eastAsia="Arial" w:hAnsi="Arial"/>
                <w:color w:val="000000"/>
                <w:spacing w:val="-5"/>
              </w:rPr>
              <w:t>National Grid Electricity</w:t>
            </w:r>
          </w:p>
          <w:p w14:paraId="30D3A86E" w14:textId="77777777" w:rsidR="003966CA" w:rsidRDefault="00390CFE">
            <w:pPr>
              <w:spacing w:after="5" w:line="252" w:lineRule="exact"/>
              <w:ind w:left="144"/>
              <w:textAlignment w:val="baseline"/>
              <w:rPr>
                <w:rFonts w:ascii="Arial" w:eastAsia="Arial" w:hAnsi="Arial"/>
                <w:color w:val="000000"/>
              </w:rPr>
            </w:pPr>
            <w:r>
              <w:rPr>
                <w:rFonts w:ascii="Arial" w:eastAsia="Arial" w:hAnsi="Arial"/>
                <w:color w:val="000000"/>
              </w:rPr>
              <w:t>Transmission plc</w:t>
            </w:r>
          </w:p>
        </w:tc>
        <w:tc>
          <w:tcPr>
            <w:tcW w:w="2126" w:type="dxa"/>
            <w:tcBorders>
              <w:top w:val="single" w:sz="5" w:space="0" w:color="000000"/>
              <w:left w:val="single" w:sz="5" w:space="0" w:color="000000"/>
              <w:bottom w:val="single" w:sz="5" w:space="0" w:color="000000"/>
              <w:right w:val="single" w:sz="5" w:space="0" w:color="000000"/>
            </w:tcBorders>
          </w:tcPr>
          <w:p w14:paraId="42F14333"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3CABE10E"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8E5B4A6" w14:textId="77777777" w:rsidR="003966CA" w:rsidRDefault="003966CA">
            <w:pPr>
              <w:textAlignment w:val="baseline"/>
              <w:rPr>
                <w:rFonts w:ascii="Arial" w:eastAsia="Arial" w:hAnsi="Arial"/>
                <w:color w:val="000000"/>
                <w:sz w:val="24"/>
              </w:rPr>
            </w:pPr>
          </w:p>
        </w:tc>
      </w:tr>
      <w:tr w:rsidR="003966CA" w14:paraId="556E1E82" w14:textId="77777777" w:rsidTr="00157BE3">
        <w:trPr>
          <w:trHeight w:hRule="exact" w:val="1145"/>
        </w:trPr>
        <w:tc>
          <w:tcPr>
            <w:tcW w:w="2525" w:type="dxa"/>
            <w:tcBorders>
              <w:top w:val="single" w:sz="5" w:space="0" w:color="000000"/>
              <w:left w:val="single" w:sz="5" w:space="0" w:color="000000"/>
              <w:bottom w:val="single" w:sz="5" w:space="0" w:color="000000"/>
              <w:right w:val="single" w:sz="5" w:space="0" w:color="000000"/>
            </w:tcBorders>
            <w:vAlign w:val="center"/>
          </w:tcPr>
          <w:p w14:paraId="0B34B612" w14:textId="77777777" w:rsidR="003966CA" w:rsidRDefault="00390CFE">
            <w:pPr>
              <w:spacing w:before="274" w:after="259" w:line="254" w:lineRule="exact"/>
              <w:ind w:left="120"/>
              <w:textAlignment w:val="baseline"/>
              <w:rPr>
                <w:rFonts w:ascii="Arial" w:eastAsia="Arial" w:hAnsi="Arial"/>
                <w:color w:val="000000"/>
              </w:rPr>
            </w:pPr>
            <w:r>
              <w:rPr>
                <w:rFonts w:ascii="Arial" w:eastAsia="Arial" w:hAnsi="Arial"/>
                <w:color w:val="000000"/>
              </w:rPr>
              <w:t>SP Transmission plc</w:t>
            </w:r>
          </w:p>
        </w:tc>
        <w:tc>
          <w:tcPr>
            <w:tcW w:w="2126" w:type="dxa"/>
            <w:tcBorders>
              <w:top w:val="single" w:sz="5" w:space="0" w:color="000000"/>
              <w:left w:val="single" w:sz="5" w:space="0" w:color="000000"/>
              <w:bottom w:val="single" w:sz="5" w:space="0" w:color="000000"/>
              <w:right w:val="single" w:sz="5" w:space="0" w:color="000000"/>
            </w:tcBorders>
          </w:tcPr>
          <w:p w14:paraId="00399002"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3B564A6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78725685" w14:textId="77777777" w:rsidR="003966CA" w:rsidRDefault="003966CA">
            <w:pPr>
              <w:textAlignment w:val="baseline"/>
              <w:rPr>
                <w:rFonts w:ascii="Arial" w:eastAsia="Arial" w:hAnsi="Arial"/>
                <w:color w:val="000000"/>
                <w:sz w:val="24"/>
              </w:rPr>
            </w:pPr>
          </w:p>
        </w:tc>
      </w:tr>
      <w:tr w:rsidR="003966CA" w14:paraId="5E4CE369" w14:textId="77777777" w:rsidTr="00157BE3">
        <w:trPr>
          <w:trHeight w:hRule="exact" w:val="1121"/>
        </w:trPr>
        <w:tc>
          <w:tcPr>
            <w:tcW w:w="2525" w:type="dxa"/>
            <w:tcBorders>
              <w:top w:val="single" w:sz="5" w:space="0" w:color="000000"/>
              <w:left w:val="single" w:sz="5" w:space="0" w:color="000000"/>
              <w:bottom w:val="single" w:sz="5" w:space="0" w:color="000000"/>
              <w:right w:val="single" w:sz="5" w:space="0" w:color="000000"/>
            </w:tcBorders>
          </w:tcPr>
          <w:p w14:paraId="7C95342B" w14:textId="77777777" w:rsidR="003966CA" w:rsidRDefault="00390CFE">
            <w:pPr>
              <w:spacing w:before="158" w:after="135" w:line="249" w:lineRule="exact"/>
              <w:ind w:left="108"/>
              <w:textAlignment w:val="baseline"/>
              <w:rPr>
                <w:rFonts w:ascii="Arial" w:eastAsia="Arial" w:hAnsi="Arial"/>
                <w:color w:val="000000"/>
              </w:rPr>
            </w:pPr>
            <w:r>
              <w:rPr>
                <w:rFonts w:ascii="Arial" w:eastAsia="Arial" w:hAnsi="Arial"/>
                <w:color w:val="000000"/>
              </w:rPr>
              <w:t>Scottish Hydro-Electric Transmission plc</w:t>
            </w:r>
          </w:p>
        </w:tc>
        <w:tc>
          <w:tcPr>
            <w:tcW w:w="2126" w:type="dxa"/>
            <w:tcBorders>
              <w:top w:val="single" w:sz="5" w:space="0" w:color="000000"/>
              <w:left w:val="single" w:sz="5" w:space="0" w:color="000000"/>
              <w:bottom w:val="single" w:sz="5" w:space="0" w:color="000000"/>
              <w:right w:val="single" w:sz="5" w:space="0" w:color="000000"/>
            </w:tcBorders>
          </w:tcPr>
          <w:p w14:paraId="02FF58C0"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18FC6C6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6D89806" w14:textId="77777777" w:rsidR="003966CA" w:rsidRDefault="003966CA">
            <w:pPr>
              <w:textAlignment w:val="baseline"/>
              <w:rPr>
                <w:rFonts w:ascii="Arial" w:eastAsia="Arial" w:hAnsi="Arial"/>
                <w:color w:val="000000"/>
                <w:sz w:val="24"/>
              </w:rPr>
            </w:pPr>
          </w:p>
        </w:tc>
      </w:tr>
      <w:tr w:rsidR="003966CA" w14:paraId="434D5E5D" w14:textId="77777777" w:rsidTr="00157BE3">
        <w:trPr>
          <w:trHeight w:hRule="exact" w:val="1111"/>
        </w:trPr>
        <w:tc>
          <w:tcPr>
            <w:tcW w:w="2525" w:type="dxa"/>
            <w:tcBorders>
              <w:top w:val="single" w:sz="5" w:space="0" w:color="000000"/>
              <w:left w:val="single" w:sz="5" w:space="0" w:color="000000"/>
              <w:bottom w:val="single" w:sz="5" w:space="0" w:color="000000"/>
              <w:right w:val="single" w:sz="5" w:space="0" w:color="000000"/>
            </w:tcBorders>
          </w:tcPr>
          <w:p w14:paraId="46BD2D0E" w14:textId="77777777" w:rsidR="003966CA" w:rsidRDefault="00390CFE">
            <w:pPr>
              <w:spacing w:before="148" w:after="135" w:line="254" w:lineRule="exact"/>
              <w:ind w:left="108"/>
              <w:textAlignment w:val="baseline"/>
              <w:rPr>
                <w:rFonts w:ascii="Arial" w:eastAsia="Arial" w:hAnsi="Arial"/>
                <w:color w:val="000000"/>
              </w:rPr>
            </w:pPr>
            <w:r>
              <w:rPr>
                <w:rFonts w:ascii="Arial" w:eastAsia="Arial" w:hAnsi="Arial"/>
                <w:color w:val="00000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627639DE" w14:textId="77777777" w:rsidR="003966CA" w:rsidRDefault="003966CA">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6C96D3EF" w14:textId="77777777" w:rsidR="003966CA" w:rsidRDefault="003966CA">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714D734E" w14:textId="77777777" w:rsidR="003966CA" w:rsidRDefault="003966CA">
            <w:pPr>
              <w:textAlignment w:val="baseline"/>
              <w:rPr>
                <w:rFonts w:ascii="Arial" w:eastAsia="Arial" w:hAnsi="Arial"/>
                <w:color w:val="000000"/>
                <w:sz w:val="24"/>
              </w:rPr>
            </w:pPr>
          </w:p>
        </w:tc>
      </w:tr>
      <w:tr w:rsidR="00942E52" w14:paraId="682AB03F" w14:textId="77777777" w:rsidTr="00157BE3">
        <w:trPr>
          <w:trHeight w:hRule="exact" w:val="1111"/>
        </w:trPr>
        <w:tc>
          <w:tcPr>
            <w:tcW w:w="2525" w:type="dxa"/>
            <w:tcBorders>
              <w:top w:val="single" w:sz="5" w:space="0" w:color="000000"/>
              <w:left w:val="single" w:sz="5" w:space="0" w:color="000000"/>
              <w:bottom w:val="single" w:sz="5" w:space="0" w:color="000000"/>
              <w:right w:val="single" w:sz="5" w:space="0" w:color="000000"/>
            </w:tcBorders>
          </w:tcPr>
          <w:p w14:paraId="37994D2D" w14:textId="167DA73F" w:rsidR="00942E52" w:rsidRDefault="00942E52">
            <w:pPr>
              <w:spacing w:before="148" w:after="135" w:line="254" w:lineRule="exact"/>
              <w:ind w:left="108"/>
              <w:textAlignment w:val="baseline"/>
              <w:rPr>
                <w:rFonts w:ascii="Arial" w:eastAsia="Arial" w:hAnsi="Arial"/>
                <w:color w:val="000000"/>
              </w:rPr>
            </w:pPr>
            <w:ins w:id="0" w:author="Steve Baker [NESO]" w:date="2025-10-16T09:01:00Z" w16du:dateUtc="2025-10-16T08:01:00Z">
              <w:r>
                <w:rPr>
                  <w:rStyle w:val="normaltextrun"/>
                  <w:rFonts w:ascii="Arial" w:hAnsi="Arial" w:cs="Arial"/>
                  <w:color w:val="D13438"/>
                  <w:u w:val="single"/>
                  <w:shd w:val="clear" w:color="auto" w:fill="FFFFFF"/>
                </w:rPr>
                <w:t>Competitively Appointed Transmission Owners</w:t>
              </w:r>
              <w:r>
                <w:rPr>
                  <w:rStyle w:val="eop"/>
                  <w:rFonts w:ascii="Arial" w:hAnsi="Arial" w:cs="Arial"/>
                  <w:color w:val="000000"/>
                  <w:shd w:val="clear" w:color="auto" w:fill="FFFFFF"/>
                </w:rPr>
                <w:t> </w:t>
              </w:r>
            </w:ins>
          </w:p>
        </w:tc>
        <w:tc>
          <w:tcPr>
            <w:tcW w:w="2126" w:type="dxa"/>
            <w:tcBorders>
              <w:top w:val="single" w:sz="5" w:space="0" w:color="000000"/>
              <w:left w:val="single" w:sz="5" w:space="0" w:color="000000"/>
              <w:bottom w:val="single" w:sz="5" w:space="0" w:color="000000"/>
              <w:right w:val="single" w:sz="5" w:space="0" w:color="000000"/>
            </w:tcBorders>
          </w:tcPr>
          <w:p w14:paraId="0F327910" w14:textId="77777777" w:rsidR="00942E52" w:rsidRDefault="00942E52">
            <w:pPr>
              <w:textAlignment w:val="baseline"/>
              <w:rPr>
                <w:rFonts w:ascii="Arial" w:eastAsia="Arial" w:hAnsi="Arial"/>
                <w:color w:val="000000"/>
                <w:sz w:val="24"/>
              </w:rPr>
            </w:pPr>
          </w:p>
        </w:tc>
        <w:tc>
          <w:tcPr>
            <w:tcW w:w="2549" w:type="dxa"/>
            <w:tcBorders>
              <w:top w:val="single" w:sz="5" w:space="0" w:color="000000"/>
              <w:left w:val="single" w:sz="5" w:space="0" w:color="000000"/>
              <w:bottom w:val="single" w:sz="5" w:space="0" w:color="000000"/>
              <w:right w:val="single" w:sz="5" w:space="0" w:color="000000"/>
            </w:tcBorders>
          </w:tcPr>
          <w:p w14:paraId="1E5B19C1" w14:textId="77777777" w:rsidR="00942E52" w:rsidRDefault="00942E52">
            <w:pPr>
              <w:textAlignment w:val="baseline"/>
              <w:rPr>
                <w:rFonts w:ascii="Arial" w:eastAsia="Arial" w:hAnsi="Arial"/>
                <w:color w:val="000000"/>
                <w:sz w:val="24"/>
              </w:rPr>
            </w:pPr>
          </w:p>
        </w:tc>
        <w:tc>
          <w:tcPr>
            <w:tcW w:w="1281" w:type="dxa"/>
            <w:tcBorders>
              <w:top w:val="single" w:sz="5" w:space="0" w:color="000000"/>
              <w:left w:val="single" w:sz="5" w:space="0" w:color="000000"/>
              <w:bottom w:val="single" w:sz="5" w:space="0" w:color="000000"/>
              <w:right w:val="single" w:sz="5" w:space="0" w:color="000000"/>
            </w:tcBorders>
          </w:tcPr>
          <w:p w14:paraId="27F7CAC5" w14:textId="77777777" w:rsidR="00942E52" w:rsidRDefault="00942E52">
            <w:pPr>
              <w:textAlignment w:val="baseline"/>
              <w:rPr>
                <w:rFonts w:ascii="Arial" w:eastAsia="Arial" w:hAnsi="Arial"/>
                <w:color w:val="000000"/>
                <w:sz w:val="24"/>
              </w:rPr>
            </w:pPr>
          </w:p>
        </w:tc>
      </w:tr>
    </w:tbl>
    <w:p w14:paraId="0A29E656" w14:textId="77777777" w:rsidR="003966CA" w:rsidRDefault="003966CA">
      <w:pPr>
        <w:spacing w:after="728" w:line="20" w:lineRule="exact"/>
      </w:pPr>
    </w:p>
    <w:p w14:paraId="2452A6C0" w14:textId="77777777" w:rsidR="00B82B8A" w:rsidRDefault="00B82B8A">
      <w:pPr>
        <w:spacing w:before="2" w:after="87" w:line="281" w:lineRule="exact"/>
        <w:ind w:left="144"/>
        <w:textAlignment w:val="baseline"/>
        <w:rPr>
          <w:rFonts w:ascii="Arial" w:eastAsia="Arial" w:hAnsi="Arial"/>
          <w:b/>
          <w:i/>
          <w:color w:val="000000"/>
          <w:sz w:val="24"/>
        </w:rPr>
      </w:pPr>
    </w:p>
    <w:p w14:paraId="073AEEF7" w14:textId="77777777" w:rsidR="00B82B8A" w:rsidRDefault="00B82B8A">
      <w:pPr>
        <w:spacing w:before="2" w:after="87" w:line="281" w:lineRule="exact"/>
        <w:ind w:left="144"/>
        <w:textAlignment w:val="baseline"/>
        <w:rPr>
          <w:rFonts w:ascii="Arial" w:eastAsia="Arial" w:hAnsi="Arial"/>
          <w:b/>
          <w:i/>
          <w:color w:val="000000"/>
          <w:sz w:val="24"/>
        </w:rPr>
      </w:pPr>
    </w:p>
    <w:p w14:paraId="04762ED6" w14:textId="11D3D910" w:rsidR="003966CA" w:rsidRDefault="00390CFE">
      <w:pPr>
        <w:spacing w:before="2" w:after="87"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4" w:type="dxa"/>
        <w:tblLayout w:type="fixed"/>
        <w:tblCellMar>
          <w:left w:w="0" w:type="dxa"/>
          <w:right w:w="0" w:type="dxa"/>
        </w:tblCellMar>
        <w:tblLook w:val="0000" w:firstRow="0" w:lastRow="0" w:firstColumn="0" w:lastColumn="0" w:noHBand="0" w:noVBand="0"/>
      </w:tblPr>
      <w:tblGrid>
        <w:gridCol w:w="1531"/>
        <w:gridCol w:w="1416"/>
        <w:gridCol w:w="5587"/>
      </w:tblGrid>
      <w:tr w:rsidR="003966CA" w14:paraId="7F5FE3BA" w14:textId="77777777" w:rsidTr="024B3C7F">
        <w:trPr>
          <w:cantSplit/>
          <w:trHeight w:hRule="exact" w:val="245"/>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4EF870E" w14:textId="77777777" w:rsidR="003966CA" w:rsidRDefault="00390CFE">
            <w:pPr>
              <w:spacing w:line="229" w:lineRule="exact"/>
              <w:ind w:left="129"/>
              <w:textAlignment w:val="baseline"/>
              <w:rPr>
                <w:rFonts w:ascii="Arial" w:eastAsia="Arial" w:hAnsi="Arial"/>
                <w:color w:val="000000"/>
                <w:sz w:val="20"/>
              </w:rPr>
            </w:pPr>
            <w:r>
              <w:rPr>
                <w:rFonts w:ascii="Arial" w:eastAsia="Arial" w:hAnsi="Arial"/>
                <w:color w:val="000000"/>
                <w:sz w:val="20"/>
              </w:rPr>
              <w:t>Draft 001</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41D1095" w14:textId="77777777" w:rsidR="003966CA" w:rsidRDefault="00390CFE">
            <w:pPr>
              <w:spacing w:line="229" w:lineRule="exact"/>
              <w:ind w:right="312"/>
              <w:jc w:val="right"/>
              <w:textAlignment w:val="baseline"/>
              <w:rPr>
                <w:rFonts w:ascii="Arial" w:eastAsia="Arial" w:hAnsi="Arial"/>
                <w:color w:val="000000"/>
                <w:sz w:val="20"/>
              </w:rPr>
            </w:pPr>
            <w:r>
              <w:rPr>
                <w:rFonts w:ascii="Arial" w:eastAsia="Arial" w:hAnsi="Arial"/>
                <w:color w:val="000000"/>
                <w:sz w:val="20"/>
              </w:rPr>
              <w:t>09/05/2016</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A11FE91" w14:textId="77777777" w:rsidR="003966CA" w:rsidRDefault="00390CFE">
            <w:pPr>
              <w:spacing w:line="229" w:lineRule="exact"/>
              <w:ind w:left="106"/>
              <w:textAlignment w:val="baseline"/>
              <w:rPr>
                <w:rFonts w:ascii="Arial" w:eastAsia="Arial" w:hAnsi="Arial"/>
                <w:color w:val="000000"/>
                <w:sz w:val="20"/>
              </w:rPr>
            </w:pPr>
            <w:r>
              <w:rPr>
                <w:rFonts w:ascii="Arial" w:eastAsia="Arial" w:hAnsi="Arial"/>
                <w:color w:val="000000"/>
                <w:sz w:val="20"/>
              </w:rPr>
              <w:t>Initial draft prepared by MD</w:t>
            </w:r>
          </w:p>
        </w:tc>
      </w:tr>
      <w:tr w:rsidR="003966CA" w14:paraId="3E8EB4BE"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CB05BB8" w14:textId="77777777" w:rsidR="003966CA" w:rsidRDefault="00390CFE">
            <w:pPr>
              <w:spacing w:line="234" w:lineRule="exact"/>
              <w:ind w:left="129"/>
              <w:textAlignment w:val="baseline"/>
              <w:rPr>
                <w:rFonts w:ascii="Arial" w:eastAsia="Arial" w:hAnsi="Arial"/>
                <w:color w:val="000000"/>
                <w:sz w:val="20"/>
              </w:rPr>
            </w:pPr>
            <w:r>
              <w:rPr>
                <w:rFonts w:ascii="Arial" w:eastAsia="Arial" w:hAnsi="Arial"/>
                <w:color w:val="000000"/>
                <w:sz w:val="20"/>
              </w:rPr>
              <w:t>Draft 002</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4BB7324" w14:textId="77777777" w:rsidR="003966CA" w:rsidRDefault="00390CFE">
            <w:pPr>
              <w:spacing w:line="234" w:lineRule="exact"/>
              <w:ind w:right="312"/>
              <w:jc w:val="right"/>
              <w:textAlignment w:val="baseline"/>
              <w:rPr>
                <w:rFonts w:ascii="Arial" w:eastAsia="Arial" w:hAnsi="Arial"/>
                <w:color w:val="000000"/>
                <w:sz w:val="20"/>
              </w:rPr>
            </w:pPr>
            <w:r>
              <w:rPr>
                <w:rFonts w:ascii="Arial" w:eastAsia="Arial" w:hAnsi="Arial"/>
                <w:color w:val="000000"/>
                <w:sz w:val="20"/>
              </w:rPr>
              <w:t>15/01/2017</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63D08FE" w14:textId="77777777" w:rsidR="003966CA" w:rsidRDefault="00390CFE" w:rsidP="024B3C7F">
            <w:pPr>
              <w:spacing w:line="234" w:lineRule="exact"/>
              <w:ind w:left="106"/>
              <w:textAlignment w:val="baseline"/>
              <w:rPr>
                <w:rFonts w:ascii="Arial" w:eastAsia="Arial" w:hAnsi="Arial"/>
                <w:color w:val="000000"/>
                <w:sz w:val="20"/>
                <w:szCs w:val="20"/>
              </w:rPr>
            </w:pPr>
            <w:r w:rsidRPr="024B3C7F">
              <w:rPr>
                <w:rFonts w:ascii="Arial" w:eastAsia="Arial" w:hAnsi="Arial"/>
                <w:color w:val="000000" w:themeColor="text1"/>
                <w:sz w:val="20"/>
                <w:szCs w:val="20"/>
              </w:rPr>
              <w:t>Update original draft - MD</w:t>
            </w:r>
          </w:p>
        </w:tc>
      </w:tr>
      <w:tr w:rsidR="003966CA" w14:paraId="0D4DBABB"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3B8A6E8" w14:textId="77777777" w:rsidR="003966CA" w:rsidRDefault="00390CFE">
            <w:pPr>
              <w:spacing w:line="239" w:lineRule="exact"/>
              <w:ind w:left="129"/>
              <w:textAlignment w:val="baseline"/>
              <w:rPr>
                <w:rFonts w:ascii="Arial" w:eastAsia="Arial" w:hAnsi="Arial"/>
                <w:color w:val="000000"/>
                <w:sz w:val="20"/>
              </w:rPr>
            </w:pPr>
            <w:r>
              <w:rPr>
                <w:rFonts w:ascii="Arial" w:eastAsia="Arial" w:hAnsi="Arial"/>
                <w:color w:val="000000"/>
                <w:sz w:val="20"/>
              </w:rPr>
              <w:t>Draft 003</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DE7C980" w14:textId="77777777" w:rsidR="003966CA" w:rsidRDefault="00390CFE">
            <w:pPr>
              <w:spacing w:line="239" w:lineRule="exact"/>
              <w:ind w:right="312"/>
              <w:jc w:val="right"/>
              <w:textAlignment w:val="baseline"/>
              <w:rPr>
                <w:rFonts w:ascii="Arial" w:eastAsia="Arial" w:hAnsi="Arial"/>
                <w:color w:val="000000"/>
                <w:sz w:val="20"/>
              </w:rPr>
            </w:pPr>
            <w:r>
              <w:rPr>
                <w:rFonts w:ascii="Arial" w:eastAsia="Arial" w:hAnsi="Arial"/>
                <w:color w:val="000000"/>
                <w:sz w:val="20"/>
              </w:rPr>
              <w:t>27/03/2017</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2A2EAF" w14:textId="77777777" w:rsidR="003966CA" w:rsidRDefault="00390CFE">
            <w:pPr>
              <w:spacing w:line="239" w:lineRule="exact"/>
              <w:ind w:left="106"/>
              <w:textAlignment w:val="baseline"/>
              <w:rPr>
                <w:rFonts w:ascii="Arial" w:eastAsia="Arial" w:hAnsi="Arial"/>
                <w:color w:val="000000"/>
                <w:sz w:val="20"/>
              </w:rPr>
            </w:pPr>
            <w:r>
              <w:rPr>
                <w:rFonts w:ascii="Arial" w:eastAsia="Arial" w:hAnsi="Arial"/>
                <w:color w:val="000000"/>
                <w:sz w:val="20"/>
              </w:rPr>
              <w:t>Updates received from NGET &amp; SHETL</w:t>
            </w:r>
          </w:p>
        </w:tc>
      </w:tr>
      <w:tr w:rsidR="003966CA" w14:paraId="07FD5FCA" w14:textId="77777777" w:rsidTr="024B3C7F">
        <w:trPr>
          <w:cantSplit/>
          <w:trHeight w:hRule="exact" w:val="465"/>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A015286" w14:textId="77777777" w:rsidR="003966CA" w:rsidRDefault="00390CFE">
            <w:pPr>
              <w:spacing w:after="218" w:line="240" w:lineRule="exact"/>
              <w:ind w:left="129"/>
              <w:textAlignment w:val="baseline"/>
              <w:rPr>
                <w:rFonts w:ascii="Arial" w:eastAsia="Arial" w:hAnsi="Arial"/>
                <w:color w:val="000000"/>
                <w:sz w:val="20"/>
              </w:rPr>
            </w:pPr>
            <w:r>
              <w:rPr>
                <w:rFonts w:ascii="Arial" w:eastAsia="Arial" w:hAnsi="Arial"/>
                <w:color w:val="000000"/>
                <w:sz w:val="20"/>
              </w:rPr>
              <w:t>Draft 004</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C7E088" w14:textId="77777777" w:rsidR="003966CA" w:rsidRDefault="00390CFE">
            <w:pPr>
              <w:spacing w:after="218" w:line="240" w:lineRule="exact"/>
              <w:ind w:right="312"/>
              <w:jc w:val="right"/>
              <w:textAlignment w:val="baseline"/>
              <w:rPr>
                <w:rFonts w:ascii="Arial" w:eastAsia="Arial" w:hAnsi="Arial"/>
                <w:color w:val="000000"/>
                <w:sz w:val="20"/>
              </w:rPr>
            </w:pPr>
            <w:r>
              <w:rPr>
                <w:rFonts w:ascii="Arial" w:eastAsia="Arial" w:hAnsi="Arial"/>
                <w:color w:val="000000"/>
                <w:sz w:val="20"/>
              </w:rPr>
              <w:t>17/05/2017</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1FD9301" w14:textId="77777777" w:rsidR="003966CA" w:rsidRDefault="00390CFE">
            <w:pPr>
              <w:spacing w:line="227" w:lineRule="exact"/>
              <w:ind w:left="108" w:right="252"/>
              <w:textAlignment w:val="baseline"/>
              <w:rPr>
                <w:rFonts w:ascii="Arial" w:eastAsia="Arial" w:hAnsi="Arial"/>
                <w:color w:val="000000"/>
                <w:sz w:val="20"/>
              </w:rPr>
            </w:pPr>
            <w:r>
              <w:rPr>
                <w:rFonts w:ascii="Arial" w:eastAsia="Arial" w:hAnsi="Arial"/>
                <w:color w:val="000000"/>
                <w:sz w:val="20"/>
              </w:rPr>
              <w:t>Updates received from SPT, NGET &amp; SHETL. Appendices also amended</w:t>
            </w:r>
          </w:p>
        </w:tc>
      </w:tr>
      <w:tr w:rsidR="003966CA" w14:paraId="6B08329E"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E50745E" w14:textId="77777777" w:rsidR="003966CA" w:rsidRDefault="00390CFE">
            <w:pPr>
              <w:spacing w:line="240" w:lineRule="exact"/>
              <w:ind w:left="129"/>
              <w:textAlignment w:val="baseline"/>
              <w:rPr>
                <w:rFonts w:ascii="Arial" w:eastAsia="Arial" w:hAnsi="Arial"/>
                <w:color w:val="000000"/>
                <w:sz w:val="20"/>
              </w:rPr>
            </w:pPr>
            <w:r>
              <w:rPr>
                <w:rFonts w:ascii="Arial" w:eastAsia="Arial" w:hAnsi="Arial"/>
                <w:color w:val="000000"/>
                <w:sz w:val="20"/>
              </w:rPr>
              <w:t>Draft 004.1</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F8D0588" w14:textId="77777777" w:rsidR="003966CA" w:rsidRDefault="00390CFE">
            <w:pPr>
              <w:spacing w:line="240" w:lineRule="exact"/>
              <w:ind w:right="312"/>
              <w:jc w:val="right"/>
              <w:textAlignment w:val="baseline"/>
              <w:rPr>
                <w:rFonts w:ascii="Arial" w:eastAsia="Arial" w:hAnsi="Arial"/>
                <w:color w:val="000000"/>
                <w:sz w:val="20"/>
              </w:rPr>
            </w:pPr>
            <w:r>
              <w:rPr>
                <w:rFonts w:ascii="Arial" w:eastAsia="Arial" w:hAnsi="Arial"/>
                <w:color w:val="000000"/>
                <w:sz w:val="20"/>
              </w:rPr>
              <w:t>25/05/2017</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019DB8B" w14:textId="77777777" w:rsidR="003966CA" w:rsidRDefault="00390CFE">
            <w:pPr>
              <w:spacing w:line="240" w:lineRule="exact"/>
              <w:ind w:left="106"/>
              <w:textAlignment w:val="baseline"/>
              <w:rPr>
                <w:rFonts w:ascii="Arial" w:eastAsia="Arial" w:hAnsi="Arial"/>
                <w:color w:val="000000"/>
                <w:sz w:val="20"/>
              </w:rPr>
            </w:pPr>
            <w:r>
              <w:rPr>
                <w:rFonts w:ascii="Arial" w:eastAsia="Arial" w:hAnsi="Arial"/>
                <w:color w:val="000000"/>
                <w:sz w:val="20"/>
              </w:rPr>
              <w:t>Further updates received from SPT &amp; NGET</w:t>
            </w:r>
          </w:p>
        </w:tc>
      </w:tr>
      <w:tr w:rsidR="003966CA" w14:paraId="72EA1808"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48AD069" w14:textId="77777777" w:rsidR="003966CA" w:rsidRDefault="00390CFE">
            <w:pPr>
              <w:spacing w:line="230" w:lineRule="exact"/>
              <w:ind w:left="129"/>
              <w:textAlignment w:val="baseline"/>
              <w:rPr>
                <w:rFonts w:ascii="Arial" w:eastAsia="Arial" w:hAnsi="Arial"/>
                <w:color w:val="000000"/>
                <w:sz w:val="20"/>
              </w:rPr>
            </w:pPr>
            <w:r>
              <w:rPr>
                <w:rFonts w:ascii="Arial" w:eastAsia="Arial" w:hAnsi="Arial"/>
                <w:color w:val="000000"/>
                <w:sz w:val="20"/>
              </w:rPr>
              <w:t>Draft 004.2</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C6A0D1B" w14:textId="77777777" w:rsidR="003966CA" w:rsidRDefault="00390CFE">
            <w:pPr>
              <w:spacing w:line="230" w:lineRule="exact"/>
              <w:ind w:right="312"/>
              <w:jc w:val="right"/>
              <w:textAlignment w:val="baseline"/>
              <w:rPr>
                <w:rFonts w:ascii="Arial" w:eastAsia="Arial" w:hAnsi="Arial"/>
                <w:color w:val="000000"/>
                <w:sz w:val="20"/>
              </w:rPr>
            </w:pPr>
            <w:r>
              <w:rPr>
                <w:rFonts w:ascii="Arial" w:eastAsia="Arial" w:hAnsi="Arial"/>
                <w:color w:val="000000"/>
                <w:sz w:val="20"/>
              </w:rPr>
              <w:t>07/08/2018</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85B128" w14:textId="77777777" w:rsidR="003966CA" w:rsidRDefault="00390CFE">
            <w:pPr>
              <w:spacing w:line="230" w:lineRule="exact"/>
              <w:ind w:left="106"/>
              <w:textAlignment w:val="baseline"/>
              <w:rPr>
                <w:rFonts w:ascii="Arial" w:eastAsia="Arial" w:hAnsi="Arial"/>
                <w:color w:val="000000"/>
                <w:sz w:val="20"/>
              </w:rPr>
            </w:pPr>
            <w:r>
              <w:rPr>
                <w:rFonts w:ascii="Arial" w:eastAsia="Arial" w:hAnsi="Arial"/>
                <w:color w:val="000000"/>
                <w:sz w:val="20"/>
              </w:rPr>
              <w:t>Further comments from NGET &amp; SHETL</w:t>
            </w:r>
          </w:p>
        </w:tc>
      </w:tr>
      <w:tr w:rsidR="003966CA" w14:paraId="4E104AB9"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9A8D635" w14:textId="77777777" w:rsidR="003966CA" w:rsidRDefault="00390CFE">
            <w:pPr>
              <w:spacing w:line="235" w:lineRule="exact"/>
              <w:ind w:left="129"/>
              <w:textAlignment w:val="baseline"/>
              <w:rPr>
                <w:rFonts w:ascii="Arial" w:eastAsia="Arial" w:hAnsi="Arial"/>
                <w:color w:val="000000"/>
                <w:sz w:val="20"/>
              </w:rPr>
            </w:pPr>
            <w:r>
              <w:rPr>
                <w:rFonts w:ascii="Arial" w:eastAsia="Arial" w:hAnsi="Arial"/>
                <w:color w:val="000000"/>
                <w:sz w:val="20"/>
              </w:rPr>
              <w:t>Draft 004.3</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D2E66EC" w14:textId="77777777" w:rsidR="003966CA" w:rsidRDefault="00390CFE">
            <w:pPr>
              <w:spacing w:line="235" w:lineRule="exact"/>
              <w:ind w:right="312"/>
              <w:jc w:val="right"/>
              <w:textAlignment w:val="baseline"/>
              <w:rPr>
                <w:rFonts w:ascii="Arial" w:eastAsia="Arial" w:hAnsi="Arial"/>
                <w:color w:val="000000"/>
                <w:sz w:val="20"/>
              </w:rPr>
            </w:pPr>
            <w:r>
              <w:rPr>
                <w:rFonts w:ascii="Arial" w:eastAsia="Arial" w:hAnsi="Arial"/>
                <w:color w:val="000000"/>
                <w:sz w:val="20"/>
              </w:rPr>
              <w:t>29/09/2018</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82F6A5C" w14:textId="77777777" w:rsidR="003966CA" w:rsidRDefault="00390CFE">
            <w:pPr>
              <w:spacing w:line="235" w:lineRule="exact"/>
              <w:ind w:left="106"/>
              <w:textAlignment w:val="baseline"/>
              <w:rPr>
                <w:rFonts w:ascii="Arial" w:eastAsia="Arial" w:hAnsi="Arial"/>
                <w:color w:val="000000"/>
                <w:sz w:val="20"/>
              </w:rPr>
            </w:pPr>
            <w:r>
              <w:rPr>
                <w:rFonts w:ascii="Arial" w:eastAsia="Arial" w:hAnsi="Arial"/>
                <w:color w:val="000000"/>
                <w:sz w:val="20"/>
              </w:rPr>
              <w:t>Further comments from the NAP panel</w:t>
            </w:r>
          </w:p>
        </w:tc>
      </w:tr>
      <w:tr w:rsidR="003966CA" w14:paraId="61D1A419" w14:textId="77777777" w:rsidTr="024B3C7F">
        <w:trPr>
          <w:cantSplit/>
          <w:trHeight w:hRule="exact" w:val="24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20F8C6C" w14:textId="77777777" w:rsidR="003966CA" w:rsidRDefault="00390CFE">
            <w:pPr>
              <w:spacing w:line="240" w:lineRule="exact"/>
              <w:ind w:left="129"/>
              <w:textAlignment w:val="baseline"/>
              <w:rPr>
                <w:rFonts w:ascii="Arial" w:eastAsia="Arial" w:hAnsi="Arial"/>
                <w:color w:val="000000"/>
                <w:sz w:val="20"/>
              </w:rPr>
            </w:pPr>
            <w:r>
              <w:rPr>
                <w:rFonts w:ascii="Arial" w:eastAsia="Arial" w:hAnsi="Arial"/>
                <w:color w:val="000000"/>
                <w:sz w:val="20"/>
              </w:rPr>
              <w:t>Final</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AF6AF" w14:textId="77777777" w:rsidR="003966CA" w:rsidRDefault="00390CFE">
            <w:pPr>
              <w:spacing w:line="240" w:lineRule="exact"/>
              <w:ind w:right="312"/>
              <w:jc w:val="right"/>
              <w:textAlignment w:val="baseline"/>
              <w:rPr>
                <w:rFonts w:ascii="Arial" w:eastAsia="Arial" w:hAnsi="Arial"/>
                <w:color w:val="000000"/>
                <w:sz w:val="20"/>
              </w:rPr>
            </w:pPr>
            <w:r>
              <w:rPr>
                <w:rFonts w:ascii="Arial" w:eastAsia="Arial" w:hAnsi="Arial"/>
                <w:color w:val="000000"/>
                <w:sz w:val="20"/>
              </w:rPr>
              <w:t>08/10/2018</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3265D2F" w14:textId="77777777" w:rsidR="003966CA" w:rsidRDefault="00390CFE">
            <w:pPr>
              <w:spacing w:line="240" w:lineRule="exact"/>
              <w:ind w:left="106"/>
              <w:textAlignment w:val="baseline"/>
              <w:rPr>
                <w:rFonts w:ascii="Arial" w:eastAsia="Arial" w:hAnsi="Arial"/>
                <w:color w:val="000000"/>
                <w:sz w:val="20"/>
              </w:rPr>
            </w:pPr>
            <w:r>
              <w:rPr>
                <w:rFonts w:ascii="Arial" w:eastAsia="Arial" w:hAnsi="Arial"/>
                <w:color w:val="000000"/>
                <w:sz w:val="20"/>
              </w:rPr>
              <w:t>All comments updated into document</w:t>
            </w:r>
          </w:p>
        </w:tc>
      </w:tr>
      <w:tr w:rsidR="003966CA" w14:paraId="176E3B67" w14:textId="77777777" w:rsidTr="024B3C7F">
        <w:trPr>
          <w:cantSplit/>
          <w:trHeight w:hRule="exact" w:val="25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2912C9F" w14:textId="64A9D643" w:rsidR="003966CA" w:rsidRPr="00F6768A" w:rsidRDefault="001115BB">
            <w:pPr>
              <w:textAlignment w:val="baseline"/>
              <w:rPr>
                <w:rFonts w:ascii="Arial" w:eastAsia="Arial" w:hAnsi="Arial"/>
                <w:color w:val="000000"/>
                <w:sz w:val="20"/>
                <w:szCs w:val="20"/>
              </w:rPr>
            </w:pPr>
            <w:r>
              <w:rPr>
                <w:rFonts w:ascii="Arial" w:eastAsia="Arial" w:hAnsi="Arial"/>
                <w:color w:val="000000"/>
                <w:sz w:val="24"/>
              </w:rPr>
              <w:t xml:space="preserve"> </w:t>
            </w:r>
            <w:r w:rsidR="00F6768A" w:rsidRPr="00F6768A">
              <w:rPr>
                <w:rFonts w:ascii="Arial" w:eastAsia="Arial" w:hAnsi="Arial"/>
                <w:color w:val="000000"/>
                <w:sz w:val="20"/>
                <w:szCs w:val="20"/>
              </w:rPr>
              <w:t xml:space="preserve"> Issue 001</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669ABEC" w14:textId="77777777" w:rsidR="003966CA" w:rsidRDefault="00390CFE">
            <w:pPr>
              <w:spacing w:line="237" w:lineRule="exact"/>
              <w:ind w:right="312"/>
              <w:jc w:val="right"/>
              <w:textAlignment w:val="baseline"/>
              <w:rPr>
                <w:rFonts w:ascii="Arial" w:eastAsia="Arial" w:hAnsi="Arial"/>
                <w:color w:val="000000"/>
                <w:sz w:val="20"/>
              </w:rPr>
            </w:pPr>
            <w:r>
              <w:rPr>
                <w:rFonts w:ascii="Arial" w:eastAsia="Arial" w:hAnsi="Arial"/>
                <w:color w:val="000000"/>
                <w:sz w:val="20"/>
              </w:rPr>
              <w:t>01/04/2019</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EF5669C" w14:textId="77777777" w:rsidR="003966CA" w:rsidRDefault="00390CFE">
            <w:pPr>
              <w:spacing w:line="237" w:lineRule="exact"/>
              <w:ind w:left="106"/>
              <w:textAlignment w:val="baseline"/>
              <w:rPr>
                <w:rFonts w:ascii="Arial" w:eastAsia="Arial" w:hAnsi="Arial"/>
                <w:color w:val="000000"/>
                <w:sz w:val="20"/>
              </w:rPr>
            </w:pPr>
            <w:r>
              <w:rPr>
                <w:rFonts w:ascii="Arial" w:eastAsia="Arial" w:hAnsi="Arial"/>
                <w:color w:val="000000"/>
                <w:sz w:val="20"/>
              </w:rPr>
              <w:t>Implementation</w:t>
            </w:r>
          </w:p>
        </w:tc>
      </w:tr>
      <w:tr w:rsidR="001115BB" w14:paraId="0C2A4EC0" w14:textId="77777777" w:rsidTr="024B3C7F">
        <w:trPr>
          <w:cantSplit/>
          <w:trHeight w:hRule="exact" w:val="250"/>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E485A7" w14:textId="07DFB5E4" w:rsidR="001115BB" w:rsidRPr="00157BE3" w:rsidRDefault="00F6768A">
            <w:pPr>
              <w:textAlignment w:val="baseline"/>
              <w:rPr>
                <w:rFonts w:ascii="Arial" w:eastAsia="Arial" w:hAnsi="Arial"/>
                <w:color w:val="000000"/>
                <w:sz w:val="20"/>
                <w:szCs w:val="20"/>
              </w:rPr>
            </w:pPr>
            <w:r>
              <w:rPr>
                <w:rFonts w:ascii="Arial" w:eastAsia="Arial" w:hAnsi="Arial"/>
                <w:color w:val="000000"/>
                <w:sz w:val="20"/>
                <w:szCs w:val="20"/>
              </w:rPr>
              <w:t xml:space="preserve">  I</w:t>
            </w:r>
            <w:r w:rsidR="00800DC1">
              <w:rPr>
                <w:rFonts w:ascii="Arial" w:eastAsia="Arial" w:hAnsi="Arial"/>
                <w:color w:val="000000"/>
                <w:sz w:val="20"/>
                <w:szCs w:val="20"/>
              </w:rPr>
              <w:t>ssue 002</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4E81B08" w14:textId="10809996" w:rsidR="001115BB" w:rsidRDefault="00800DC1">
            <w:pPr>
              <w:spacing w:line="237" w:lineRule="exact"/>
              <w:ind w:right="312"/>
              <w:jc w:val="right"/>
              <w:textAlignment w:val="baseline"/>
              <w:rPr>
                <w:rFonts w:ascii="Arial" w:eastAsia="Arial" w:hAnsi="Arial"/>
                <w:color w:val="000000"/>
                <w:sz w:val="20"/>
              </w:rPr>
            </w:pPr>
            <w:r>
              <w:rPr>
                <w:rFonts w:ascii="Arial" w:eastAsia="Arial" w:hAnsi="Arial"/>
                <w:color w:val="000000"/>
                <w:sz w:val="20"/>
              </w:rPr>
              <w:t>01/04/2021</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761C0B2" w14:textId="2D0AD7E9" w:rsidR="001115BB" w:rsidRDefault="00800DC1">
            <w:pPr>
              <w:spacing w:line="237" w:lineRule="exact"/>
              <w:ind w:left="106"/>
              <w:textAlignment w:val="baseline"/>
              <w:rPr>
                <w:rFonts w:ascii="Arial" w:eastAsia="Arial" w:hAnsi="Arial"/>
                <w:color w:val="000000"/>
                <w:sz w:val="20"/>
              </w:rPr>
            </w:pPr>
            <w:r>
              <w:rPr>
                <w:rFonts w:ascii="Arial" w:eastAsia="Arial" w:hAnsi="Arial"/>
                <w:color w:val="000000"/>
                <w:sz w:val="20"/>
              </w:rPr>
              <w:t>Incorporating PM</w:t>
            </w:r>
            <w:r w:rsidR="004F6B23">
              <w:rPr>
                <w:rFonts w:ascii="Arial" w:eastAsia="Arial" w:hAnsi="Arial"/>
                <w:color w:val="000000"/>
                <w:sz w:val="20"/>
              </w:rPr>
              <w:t>0</w:t>
            </w:r>
            <w:r>
              <w:rPr>
                <w:rFonts w:ascii="Arial" w:eastAsia="Arial" w:hAnsi="Arial"/>
                <w:color w:val="000000"/>
                <w:sz w:val="20"/>
              </w:rPr>
              <w:t>118</w:t>
            </w:r>
          </w:p>
        </w:tc>
      </w:tr>
      <w:tr w:rsidR="00E20F82" w14:paraId="20DF82BE" w14:textId="77777777" w:rsidTr="024B3C7F">
        <w:trPr>
          <w:cantSplit/>
          <w:trHeight w:hRule="exact" w:val="488"/>
        </w:trPr>
        <w:tc>
          <w:tcPr>
            <w:tcW w:w="153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77342C6" w14:textId="0E1FB158" w:rsidR="00E20F82" w:rsidRDefault="00E20F82" w:rsidP="00E20F82">
            <w:pPr>
              <w:textAlignment w:val="baseline"/>
              <w:rPr>
                <w:rFonts w:ascii="Arial" w:eastAsia="Arial" w:hAnsi="Arial"/>
                <w:color w:val="000000"/>
                <w:sz w:val="20"/>
                <w:szCs w:val="20"/>
              </w:rPr>
            </w:pPr>
            <w:r>
              <w:rPr>
                <w:rFonts w:ascii="Arial" w:eastAsia="Arial" w:hAnsi="Arial"/>
                <w:color w:val="000000"/>
                <w:sz w:val="20"/>
                <w:szCs w:val="20"/>
              </w:rPr>
              <w:t xml:space="preserve">  </w:t>
            </w:r>
            <w:r w:rsidRPr="00E20F82">
              <w:rPr>
                <w:rFonts w:ascii="Arial" w:eastAsia="Arial" w:hAnsi="Arial"/>
                <w:color w:val="000000"/>
                <w:sz w:val="20"/>
                <w:szCs w:val="20"/>
              </w:rPr>
              <w:t>Issue 003</w:t>
            </w:r>
          </w:p>
        </w:tc>
        <w:tc>
          <w:tcPr>
            <w:tcW w:w="141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BD58311" w14:textId="557E42AB" w:rsidR="00E20F82" w:rsidRPr="00E20F82" w:rsidRDefault="00835BEB" w:rsidP="00E20F82">
            <w:pPr>
              <w:spacing w:line="237" w:lineRule="exact"/>
              <w:ind w:right="312"/>
              <w:jc w:val="right"/>
              <w:textAlignment w:val="baseline"/>
              <w:rPr>
                <w:rFonts w:ascii="Arial" w:eastAsia="Arial" w:hAnsi="Arial"/>
                <w:color w:val="000000"/>
                <w:sz w:val="20"/>
                <w:szCs w:val="20"/>
              </w:rPr>
            </w:pPr>
            <w:r>
              <w:rPr>
                <w:rFonts w:ascii="Arial" w:eastAsia="Arial" w:hAnsi="Arial"/>
                <w:color w:val="000000"/>
                <w:sz w:val="20"/>
                <w:szCs w:val="20"/>
              </w:rPr>
              <w:t>25</w:t>
            </w:r>
            <w:r w:rsidR="00E20F82" w:rsidRPr="00E20F82">
              <w:rPr>
                <w:rFonts w:ascii="Arial" w:eastAsia="Arial" w:hAnsi="Arial"/>
                <w:color w:val="000000"/>
                <w:sz w:val="20"/>
                <w:szCs w:val="20"/>
              </w:rPr>
              <w:t>/</w:t>
            </w:r>
            <w:r w:rsidR="002F6393">
              <w:rPr>
                <w:rFonts w:ascii="Arial" w:eastAsia="Arial" w:hAnsi="Arial"/>
                <w:color w:val="000000"/>
                <w:sz w:val="20"/>
                <w:szCs w:val="20"/>
              </w:rPr>
              <w:t>04</w:t>
            </w:r>
            <w:r w:rsidR="00E20F82" w:rsidRPr="00E20F82">
              <w:rPr>
                <w:rFonts w:ascii="Arial" w:eastAsia="Arial" w:hAnsi="Arial"/>
                <w:color w:val="000000"/>
                <w:sz w:val="20"/>
                <w:szCs w:val="20"/>
              </w:rPr>
              <w:t>/2023</w:t>
            </w:r>
          </w:p>
        </w:tc>
        <w:tc>
          <w:tcPr>
            <w:tcW w:w="558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11F48C" w14:textId="4E269D66" w:rsidR="00E20F82" w:rsidRPr="00E20F82" w:rsidRDefault="00E20F82" w:rsidP="00E20F82">
            <w:pPr>
              <w:spacing w:line="237" w:lineRule="exact"/>
              <w:ind w:left="106"/>
              <w:textAlignment w:val="baseline"/>
              <w:rPr>
                <w:rFonts w:ascii="Arial" w:eastAsia="Arial" w:hAnsi="Arial"/>
                <w:color w:val="000000"/>
                <w:sz w:val="20"/>
                <w:szCs w:val="20"/>
              </w:rPr>
            </w:pPr>
            <w:r w:rsidRPr="024B3C7F">
              <w:rPr>
                <w:rFonts w:ascii="Arial" w:eastAsia="Arial" w:hAnsi="Arial"/>
                <w:color w:val="000000" w:themeColor="text1"/>
                <w:sz w:val="20"/>
                <w:szCs w:val="20"/>
              </w:rPr>
              <w:t>Issue 003 incorporating use of ‘The Company’ definition as made in the STC</w:t>
            </w:r>
            <w:r w:rsidR="00CB7A9D" w:rsidRPr="024B3C7F">
              <w:rPr>
                <w:rFonts w:ascii="Arial" w:eastAsia="Arial" w:hAnsi="Arial"/>
                <w:color w:val="000000" w:themeColor="text1"/>
                <w:sz w:val="20"/>
                <w:szCs w:val="20"/>
              </w:rPr>
              <w:t xml:space="preserve"> </w:t>
            </w:r>
            <w:r w:rsidR="00CB7A9D" w:rsidRPr="024B3C7F">
              <w:rPr>
                <w:rFonts w:ascii="Arial" w:hAnsi="Arial" w:cs="Arial"/>
              </w:rPr>
              <w:t>PM0130</w:t>
            </w:r>
          </w:p>
        </w:tc>
      </w:tr>
    </w:tbl>
    <w:p w14:paraId="7AE991E4" w14:textId="77777777" w:rsidR="003966CA" w:rsidRDefault="003966CA">
      <w:pPr>
        <w:sectPr w:rsidR="003966CA">
          <w:headerReference w:type="default" r:id="rId10"/>
          <w:pgSz w:w="11909" w:h="16838"/>
          <w:pgMar w:top="700" w:right="2036" w:bottom="4782" w:left="1311" w:header="720" w:footer="720" w:gutter="0"/>
          <w:cols w:space="720"/>
        </w:sectPr>
      </w:pPr>
    </w:p>
    <w:p w14:paraId="1AC92AD4" w14:textId="77777777" w:rsidR="003966CA" w:rsidRDefault="00390CFE">
      <w:pPr>
        <w:tabs>
          <w:tab w:val="left" w:pos="720"/>
        </w:tabs>
        <w:spacing w:before="460" w:line="321" w:lineRule="exact"/>
        <w:textAlignment w:val="baseline"/>
        <w:rPr>
          <w:rFonts w:ascii="Arial" w:eastAsia="Arial" w:hAnsi="Arial"/>
          <w:b/>
          <w:color w:val="000000"/>
          <w:spacing w:val="-3"/>
          <w:sz w:val="28"/>
        </w:rPr>
      </w:pPr>
      <w:r>
        <w:rPr>
          <w:rFonts w:ascii="Arial" w:eastAsia="Arial" w:hAnsi="Arial"/>
          <w:b/>
          <w:color w:val="000000"/>
          <w:spacing w:val="-3"/>
          <w:sz w:val="28"/>
        </w:rPr>
        <w:lastRenderedPageBreak/>
        <w:t>1</w:t>
      </w:r>
      <w:r>
        <w:rPr>
          <w:rFonts w:ascii="Arial" w:eastAsia="Arial" w:hAnsi="Arial"/>
          <w:b/>
          <w:color w:val="000000"/>
          <w:spacing w:val="-3"/>
          <w:sz w:val="28"/>
        </w:rPr>
        <w:tab/>
        <w:t>Introduction</w:t>
      </w:r>
    </w:p>
    <w:p w14:paraId="327CBCE4" w14:textId="77777777" w:rsidR="003966CA" w:rsidRDefault="00390CFE" w:rsidP="00E20F82">
      <w:pPr>
        <w:spacing w:before="118" w:line="273" w:lineRule="exact"/>
        <w:jc w:val="both"/>
        <w:textAlignment w:val="baseline"/>
        <w:rPr>
          <w:rFonts w:ascii="Arial" w:eastAsia="Arial" w:hAnsi="Arial"/>
          <w:b/>
          <w:i/>
          <w:color w:val="000000"/>
          <w:spacing w:val="28"/>
          <w:sz w:val="24"/>
        </w:rPr>
      </w:pPr>
      <w:r>
        <w:rPr>
          <w:rFonts w:ascii="Arial" w:eastAsia="Arial" w:hAnsi="Arial"/>
          <w:b/>
          <w:i/>
          <w:color w:val="000000"/>
          <w:spacing w:val="28"/>
          <w:sz w:val="24"/>
        </w:rPr>
        <w:t>1.1 Scope</w:t>
      </w:r>
    </w:p>
    <w:p w14:paraId="7667414E" w14:textId="247288C5" w:rsidR="003966CA" w:rsidRDefault="00390CFE">
      <w:pPr>
        <w:spacing w:before="126" w:line="229"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1.1.1 This procedure describes the processes associated with </w:t>
      </w:r>
      <w:r w:rsidR="00E20F82" w:rsidRPr="00E20F82">
        <w:rPr>
          <w:rFonts w:ascii="Arial" w:eastAsia="Arial" w:hAnsi="Arial"/>
          <w:color w:val="000000"/>
          <w:sz w:val="20"/>
        </w:rPr>
        <w:t xml:space="preserve">The Company, </w:t>
      </w:r>
      <w:bookmarkStart w:id="1" w:name="_Hlk129097795"/>
      <w:r w:rsidR="00E20F82" w:rsidRPr="00E20F82">
        <w:rPr>
          <w:rFonts w:ascii="Arial" w:eastAsia="Arial" w:hAnsi="Arial"/>
          <w:color w:val="000000"/>
          <w:sz w:val="20"/>
        </w:rPr>
        <w:t xml:space="preserve">as defined in the STC and meaning the licence holder with system operator responsibilities, </w:t>
      </w:r>
      <w:bookmarkEnd w:id="1"/>
      <w:r>
        <w:rPr>
          <w:rFonts w:ascii="Arial" w:eastAsia="Arial" w:hAnsi="Arial"/>
          <w:color w:val="000000"/>
          <w:sz w:val="20"/>
        </w:rPr>
        <w:t>buying a service from a</w:t>
      </w:r>
      <w:r w:rsidR="00004C72">
        <w:rPr>
          <w:rFonts w:ascii="Arial" w:eastAsia="Arial" w:hAnsi="Arial"/>
          <w:color w:val="000000"/>
          <w:sz w:val="20"/>
        </w:rPr>
        <w:t>n</w:t>
      </w:r>
      <w:r>
        <w:rPr>
          <w:rFonts w:ascii="Arial" w:eastAsia="Arial" w:hAnsi="Arial"/>
          <w:color w:val="000000"/>
          <w:sz w:val="20"/>
        </w:rPr>
        <w:t xml:space="preserve"> </w:t>
      </w:r>
      <w:r w:rsidR="002F47E4">
        <w:rPr>
          <w:rFonts w:ascii="Arial" w:eastAsia="Arial" w:hAnsi="Arial"/>
          <w:color w:val="000000"/>
          <w:sz w:val="20"/>
        </w:rPr>
        <w:t>Onshore</w:t>
      </w:r>
      <w:r>
        <w:rPr>
          <w:rFonts w:ascii="Arial" w:eastAsia="Arial" w:hAnsi="Arial"/>
          <w:color w:val="000000"/>
          <w:sz w:val="20"/>
        </w:rPr>
        <w:t xml:space="preserve"> Transmission Owner (TO), where this service will have been identified as having a positive impact in assisting </w:t>
      </w:r>
      <w:r w:rsidR="00E20F82">
        <w:rPr>
          <w:rFonts w:ascii="Arial" w:eastAsia="Arial" w:hAnsi="Arial"/>
          <w:color w:val="000000"/>
          <w:sz w:val="20"/>
        </w:rPr>
        <w:t>The Company</w:t>
      </w:r>
      <w:r>
        <w:rPr>
          <w:rFonts w:ascii="Arial" w:eastAsia="Arial" w:hAnsi="Arial"/>
          <w:color w:val="000000"/>
          <w:sz w:val="20"/>
        </w:rPr>
        <w:t xml:space="preserve"> in minimising costs on the GB Transmission network. This procedure reflects the requirements of </w:t>
      </w:r>
      <w:r w:rsidR="00997597">
        <w:rPr>
          <w:rFonts w:ascii="Arial" w:eastAsia="Arial" w:hAnsi="Arial"/>
          <w:color w:val="000000"/>
          <w:sz w:val="20"/>
        </w:rPr>
        <w:t>The Company</w:t>
      </w:r>
      <w:r>
        <w:rPr>
          <w:rFonts w:ascii="Arial" w:eastAsia="Arial" w:hAnsi="Arial"/>
          <w:color w:val="000000"/>
          <w:sz w:val="20"/>
        </w:rPr>
        <w:t>’s Electricity Transmission Licen</w:t>
      </w:r>
      <w:r w:rsidR="00756896">
        <w:rPr>
          <w:rFonts w:ascii="Arial" w:eastAsia="Arial" w:hAnsi="Arial"/>
          <w:color w:val="000000"/>
          <w:sz w:val="20"/>
        </w:rPr>
        <w:t>c</w:t>
      </w:r>
      <w:r>
        <w:rPr>
          <w:rFonts w:ascii="Arial" w:eastAsia="Arial" w:hAnsi="Arial"/>
          <w:color w:val="000000"/>
          <w:sz w:val="20"/>
        </w:rPr>
        <w:t xml:space="preserve">e Special Condition </w:t>
      </w:r>
      <w:r w:rsidR="00756896">
        <w:rPr>
          <w:rFonts w:ascii="Arial" w:eastAsia="Arial" w:hAnsi="Arial"/>
          <w:color w:val="000000"/>
          <w:sz w:val="20"/>
        </w:rPr>
        <w:t>4</w:t>
      </w:r>
      <w:r>
        <w:rPr>
          <w:rFonts w:ascii="Arial" w:eastAsia="Arial" w:hAnsi="Arial"/>
          <w:color w:val="000000"/>
          <w:sz w:val="20"/>
        </w:rPr>
        <w:t>.</w:t>
      </w:r>
    </w:p>
    <w:p w14:paraId="72413C4D" w14:textId="58F5A264" w:rsidR="003966CA" w:rsidRDefault="00390CFE">
      <w:pPr>
        <w:spacing w:before="119" w:line="231"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1.1.2 This procedure will cover works associated with Commercial Operational services and Joint Works projects as defined in </w:t>
      </w:r>
      <w:r w:rsidR="00E20F82">
        <w:rPr>
          <w:rFonts w:ascii="Arial" w:eastAsia="Arial" w:hAnsi="Arial"/>
          <w:color w:val="000000"/>
          <w:sz w:val="20"/>
        </w:rPr>
        <w:t>The Company</w:t>
      </w:r>
      <w:r>
        <w:rPr>
          <w:rFonts w:ascii="Arial" w:eastAsia="Arial" w:hAnsi="Arial"/>
          <w:color w:val="000000"/>
          <w:sz w:val="20"/>
        </w:rPr>
        <w:t xml:space="preserve"> licence special condition </w:t>
      </w:r>
      <w:r w:rsidR="00756896">
        <w:rPr>
          <w:rFonts w:ascii="Arial" w:eastAsia="Arial" w:hAnsi="Arial"/>
          <w:color w:val="000000"/>
          <w:sz w:val="20"/>
        </w:rPr>
        <w:t>4</w:t>
      </w:r>
      <w:r>
        <w:rPr>
          <w:rFonts w:ascii="Arial" w:eastAsia="Arial" w:hAnsi="Arial"/>
          <w:color w:val="000000"/>
          <w:sz w:val="20"/>
        </w:rPr>
        <w:t>.</w:t>
      </w:r>
    </w:p>
    <w:p w14:paraId="4BB356A0" w14:textId="7AEE3D63" w:rsidR="003966CA" w:rsidRDefault="00390CFE" w:rsidP="024B3C7F">
      <w:pPr>
        <w:spacing w:before="120" w:line="230" w:lineRule="exact"/>
        <w:ind w:left="720" w:hanging="720"/>
        <w:jc w:val="both"/>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1.1.3 This procedure applies to </w:t>
      </w:r>
      <w:r w:rsidR="00E20F82"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and each</w:t>
      </w:r>
      <w:r w:rsidR="00756896" w:rsidRPr="024B3C7F">
        <w:rPr>
          <w:rFonts w:ascii="Arial" w:eastAsia="Arial" w:hAnsi="Arial"/>
          <w:color w:val="000000" w:themeColor="text1"/>
          <w:sz w:val="20"/>
          <w:szCs w:val="20"/>
        </w:rPr>
        <w:t xml:space="preserve"> Onshore</w:t>
      </w:r>
      <w:r w:rsidRPr="024B3C7F">
        <w:rPr>
          <w:rFonts w:ascii="Arial" w:eastAsia="Arial" w:hAnsi="Arial"/>
          <w:color w:val="000000" w:themeColor="text1"/>
          <w:sz w:val="20"/>
          <w:szCs w:val="20"/>
        </w:rPr>
        <w:t xml:space="preserve"> Transmission Owner (TO)</w:t>
      </w:r>
      <w:r w:rsidR="00756896" w:rsidRPr="024B3C7F">
        <w:rPr>
          <w:rFonts w:ascii="Arial" w:eastAsia="Arial" w:hAnsi="Arial"/>
          <w:color w:val="000000" w:themeColor="text1"/>
          <w:sz w:val="20"/>
          <w:szCs w:val="20"/>
        </w:rPr>
        <w:t xml:space="preserve"> as define</w:t>
      </w:r>
      <w:r w:rsidR="008A1C4F" w:rsidRPr="024B3C7F">
        <w:rPr>
          <w:rFonts w:ascii="Arial" w:eastAsia="Arial" w:hAnsi="Arial"/>
          <w:color w:val="000000" w:themeColor="text1"/>
          <w:sz w:val="20"/>
          <w:szCs w:val="20"/>
        </w:rPr>
        <w:t>d in STC Section J Clause 3</w:t>
      </w:r>
      <w:r w:rsidRPr="024B3C7F">
        <w:rPr>
          <w:rFonts w:ascii="Arial" w:eastAsia="Arial" w:hAnsi="Arial"/>
          <w:color w:val="000000" w:themeColor="text1"/>
          <w:sz w:val="20"/>
          <w:szCs w:val="20"/>
        </w:rPr>
        <w:t xml:space="preserve">. For the </w:t>
      </w:r>
      <w:r w:rsidR="008A1C4F" w:rsidRPr="024B3C7F">
        <w:rPr>
          <w:rFonts w:ascii="Arial" w:eastAsia="Arial" w:hAnsi="Arial"/>
          <w:color w:val="000000" w:themeColor="text1"/>
          <w:sz w:val="20"/>
          <w:szCs w:val="20"/>
        </w:rPr>
        <w:t>a</w:t>
      </w:r>
      <w:r w:rsidR="00A021F5" w:rsidRPr="024B3C7F">
        <w:rPr>
          <w:rFonts w:ascii="Arial" w:eastAsia="Arial" w:hAnsi="Arial"/>
          <w:color w:val="000000" w:themeColor="text1"/>
          <w:sz w:val="20"/>
          <w:szCs w:val="20"/>
        </w:rPr>
        <w:t xml:space="preserve">voidance of doubt </w:t>
      </w:r>
      <w:r w:rsidRPr="024B3C7F">
        <w:rPr>
          <w:rFonts w:ascii="Arial" w:eastAsia="Arial" w:hAnsi="Arial"/>
          <w:color w:val="000000" w:themeColor="text1"/>
          <w:sz w:val="20"/>
          <w:szCs w:val="20"/>
        </w:rPr>
        <w:t xml:space="preserve">this document, </w:t>
      </w:r>
      <w:r w:rsidR="005A7F56" w:rsidRPr="024B3C7F">
        <w:rPr>
          <w:rFonts w:ascii="Arial" w:eastAsia="Arial" w:hAnsi="Arial"/>
          <w:color w:val="000000" w:themeColor="text1"/>
          <w:sz w:val="20"/>
          <w:szCs w:val="20"/>
        </w:rPr>
        <w:t>th</w:t>
      </w:r>
      <w:r w:rsidR="00836B4F" w:rsidRPr="024B3C7F">
        <w:rPr>
          <w:rFonts w:ascii="Arial" w:eastAsia="Arial" w:hAnsi="Arial"/>
          <w:color w:val="000000" w:themeColor="text1"/>
          <w:sz w:val="20"/>
          <w:szCs w:val="20"/>
        </w:rPr>
        <w:t xml:space="preserve">e </w:t>
      </w:r>
      <w:r w:rsidRPr="024B3C7F">
        <w:rPr>
          <w:rFonts w:ascii="Arial" w:eastAsia="Arial" w:hAnsi="Arial"/>
          <w:color w:val="000000" w:themeColor="text1"/>
          <w:sz w:val="20"/>
          <w:szCs w:val="20"/>
        </w:rPr>
        <w:t>TOs are:</w:t>
      </w:r>
    </w:p>
    <w:p w14:paraId="3A0F0D52" w14:textId="1DB943C6" w:rsidR="003966CA" w:rsidRDefault="00390CFE">
      <w:pPr>
        <w:numPr>
          <w:ilvl w:val="0"/>
          <w:numId w:val="1"/>
        </w:numPr>
        <w:tabs>
          <w:tab w:val="clear" w:pos="432"/>
          <w:tab w:val="left" w:pos="1872"/>
        </w:tabs>
        <w:spacing w:before="464" w:line="252" w:lineRule="exact"/>
        <w:ind w:left="1872" w:hanging="432"/>
        <w:textAlignment w:val="baseline"/>
        <w:rPr>
          <w:rFonts w:ascii="Arial" w:eastAsia="Arial" w:hAnsi="Arial"/>
          <w:color w:val="000000"/>
          <w:spacing w:val="-1"/>
          <w:sz w:val="20"/>
        </w:rPr>
      </w:pPr>
      <w:r>
        <w:rPr>
          <w:rFonts w:ascii="Arial" w:eastAsia="Arial" w:hAnsi="Arial"/>
          <w:color w:val="000000"/>
          <w:spacing w:val="-1"/>
          <w:sz w:val="20"/>
        </w:rPr>
        <w:t xml:space="preserve">SP Transmission </w:t>
      </w:r>
      <w:r w:rsidR="00E80531">
        <w:rPr>
          <w:rFonts w:ascii="Arial" w:eastAsia="Arial" w:hAnsi="Arial"/>
          <w:color w:val="000000"/>
          <w:spacing w:val="-1"/>
          <w:sz w:val="20"/>
        </w:rPr>
        <w:t>P</w:t>
      </w:r>
      <w:r>
        <w:rPr>
          <w:rFonts w:ascii="Arial" w:eastAsia="Arial" w:hAnsi="Arial"/>
          <w:color w:val="000000"/>
          <w:spacing w:val="-1"/>
          <w:sz w:val="20"/>
        </w:rPr>
        <w:t>lc</w:t>
      </w:r>
    </w:p>
    <w:p w14:paraId="6E7ECA6B" w14:textId="6621E8DA"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Scottish Hydro Electric Transmission Plc</w:t>
      </w:r>
    </w:p>
    <w:p w14:paraId="3DEECF22" w14:textId="402D4CDA" w:rsidR="00E80531" w:rsidRDefault="00E80531">
      <w:pPr>
        <w:numPr>
          <w:ilvl w:val="0"/>
          <w:numId w:val="1"/>
        </w:numPr>
        <w:tabs>
          <w:tab w:val="clear" w:pos="432"/>
          <w:tab w:val="left" w:pos="1872"/>
        </w:tabs>
        <w:spacing w:before="112" w:line="252" w:lineRule="exact"/>
        <w:ind w:left="1872" w:hanging="432"/>
        <w:textAlignment w:val="baseline"/>
        <w:rPr>
          <w:ins w:id="2" w:author="Steve Baker [NESO]" w:date="2025-10-16T09:01:00Z" w16du:dateUtc="2025-10-16T08:01:00Z"/>
          <w:rFonts w:ascii="Arial" w:eastAsia="Arial" w:hAnsi="Arial"/>
          <w:color w:val="000000"/>
          <w:sz w:val="20"/>
        </w:rPr>
      </w:pPr>
      <w:r>
        <w:rPr>
          <w:rFonts w:ascii="Arial" w:eastAsia="Arial" w:hAnsi="Arial"/>
          <w:color w:val="000000"/>
          <w:sz w:val="20"/>
        </w:rPr>
        <w:t>National Grid Electricity Transmission Plc</w:t>
      </w:r>
    </w:p>
    <w:p w14:paraId="1C0A9A0E" w14:textId="7FD72976" w:rsidR="00942E52" w:rsidRDefault="00B86B9F">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ins w:id="3" w:author="Steve Baker [NESO]" w:date="2025-10-16T09:02:00Z" w16du:dateUtc="2025-10-16T08:02:00Z">
        <w:r>
          <w:rPr>
            <w:rStyle w:val="normaltextrun"/>
            <w:rFonts w:ascii="Arial" w:hAnsi="Arial" w:cs="Arial"/>
            <w:color w:val="D13438"/>
            <w:sz w:val="20"/>
            <w:szCs w:val="20"/>
            <w:u w:val="single"/>
            <w:shd w:val="clear" w:color="auto" w:fill="FFFFFF"/>
          </w:rPr>
          <w:lastRenderedPageBreak/>
          <w:t xml:space="preserve">All Competitively Appointed Transmission </w:t>
        </w:r>
        <w:proofErr w:type="spellStart"/>
        <w:r>
          <w:rPr>
            <w:rStyle w:val="normaltextrun"/>
            <w:rFonts w:ascii="Arial" w:hAnsi="Arial" w:cs="Arial"/>
            <w:color w:val="D13438"/>
            <w:sz w:val="20"/>
            <w:szCs w:val="20"/>
            <w:u w:val="single"/>
            <w:shd w:val="clear" w:color="auto" w:fill="FFFFFF"/>
          </w:rPr>
          <w:t>Licence</w:t>
        </w:r>
        <w:proofErr w:type="spellEnd"/>
        <w:r>
          <w:rPr>
            <w:rStyle w:val="normaltextrun"/>
            <w:rFonts w:ascii="Arial" w:hAnsi="Arial" w:cs="Arial"/>
            <w:color w:val="D13438"/>
            <w:sz w:val="20"/>
            <w:szCs w:val="20"/>
            <w:u w:val="single"/>
            <w:shd w:val="clear" w:color="auto" w:fill="FFFFFF"/>
          </w:rPr>
          <w:t xml:space="preserve"> holders as appointed by Ofgem.</w:t>
        </w:r>
        <w:r>
          <w:rPr>
            <w:rStyle w:val="eop"/>
            <w:rFonts w:ascii="Arial" w:hAnsi="Arial" w:cs="Arial"/>
            <w:color w:val="000000"/>
            <w:sz w:val="20"/>
            <w:szCs w:val="20"/>
            <w:shd w:val="clear" w:color="auto" w:fill="FFFFFF"/>
          </w:rPr>
          <w:t> </w:t>
        </w:r>
      </w:ins>
    </w:p>
    <w:p w14:paraId="11285D97" w14:textId="77777777" w:rsidR="003966CA" w:rsidRDefault="00390CFE">
      <w:pPr>
        <w:spacing w:before="348" w:line="273" w:lineRule="exact"/>
        <w:textAlignment w:val="baseline"/>
        <w:rPr>
          <w:rFonts w:ascii="Arial" w:eastAsia="Arial" w:hAnsi="Arial"/>
          <w:b/>
          <w:i/>
          <w:color w:val="000000"/>
          <w:spacing w:val="19"/>
          <w:sz w:val="24"/>
        </w:rPr>
      </w:pPr>
      <w:r>
        <w:rPr>
          <w:rFonts w:ascii="Arial" w:eastAsia="Arial" w:hAnsi="Arial"/>
          <w:b/>
          <w:i/>
          <w:color w:val="000000"/>
          <w:spacing w:val="19"/>
          <w:sz w:val="24"/>
        </w:rPr>
        <w:t>1.2 Objectives</w:t>
      </w:r>
    </w:p>
    <w:p w14:paraId="549B20ED" w14:textId="04D814FA" w:rsidR="003966CA" w:rsidRDefault="00390CFE">
      <w:pPr>
        <w:spacing w:before="128" w:line="228"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1.2.1 The objective of this STCP is to specify the process and procedures associated with </w:t>
      </w:r>
      <w:r w:rsidR="00997597">
        <w:rPr>
          <w:rFonts w:ascii="Arial" w:eastAsia="Arial" w:hAnsi="Arial"/>
          <w:color w:val="000000"/>
          <w:sz w:val="20"/>
        </w:rPr>
        <w:t>The Company</w:t>
      </w:r>
      <w:r>
        <w:rPr>
          <w:rFonts w:ascii="Arial" w:eastAsia="Arial" w:hAnsi="Arial"/>
          <w:color w:val="000000"/>
          <w:sz w:val="20"/>
        </w:rPr>
        <w:t xml:space="preserve"> buying a service of a TO categorised as either a Commercial Operational Service (COS) or a Joint Works projects (JW), where that service is deemed to have a positive impact in assisting </w:t>
      </w:r>
      <w:r w:rsidR="00997597">
        <w:rPr>
          <w:rFonts w:ascii="Arial" w:eastAsia="Arial" w:hAnsi="Arial"/>
          <w:color w:val="000000"/>
          <w:sz w:val="20"/>
        </w:rPr>
        <w:t>The Company</w:t>
      </w:r>
      <w:r>
        <w:rPr>
          <w:rFonts w:ascii="Arial" w:eastAsia="Arial" w:hAnsi="Arial"/>
          <w:color w:val="000000"/>
          <w:sz w:val="20"/>
        </w:rPr>
        <w:t xml:space="preserve"> in reducing system operating costs e.g. constraint costs</w:t>
      </w:r>
    </w:p>
    <w:p w14:paraId="5E4B1157" w14:textId="77777777" w:rsidR="003966CA" w:rsidRDefault="00390CFE">
      <w:pPr>
        <w:spacing w:before="119" w:line="232" w:lineRule="exact"/>
        <w:textAlignment w:val="baseline"/>
        <w:rPr>
          <w:rFonts w:ascii="Arial" w:eastAsia="Arial" w:hAnsi="Arial"/>
          <w:color w:val="000000"/>
          <w:spacing w:val="2"/>
          <w:sz w:val="20"/>
        </w:rPr>
      </w:pPr>
      <w:r>
        <w:rPr>
          <w:rFonts w:ascii="Arial" w:eastAsia="Arial" w:hAnsi="Arial"/>
          <w:color w:val="000000"/>
          <w:spacing w:val="2"/>
          <w:sz w:val="20"/>
        </w:rPr>
        <w:t>1.2.2 To meet this objective, this process specifies the following:</w:t>
      </w:r>
    </w:p>
    <w:p w14:paraId="00E5305E" w14:textId="2C0DCCE8" w:rsidR="003966CA" w:rsidRDefault="00390CFE">
      <w:pPr>
        <w:numPr>
          <w:ilvl w:val="0"/>
          <w:numId w:val="1"/>
        </w:numPr>
        <w:tabs>
          <w:tab w:val="clear" w:pos="432"/>
          <w:tab w:val="left" w:pos="1872"/>
        </w:tabs>
        <w:spacing w:before="133" w:line="231" w:lineRule="exact"/>
        <w:ind w:left="1872" w:right="432" w:hanging="432"/>
        <w:textAlignment w:val="baseline"/>
        <w:rPr>
          <w:rFonts w:ascii="Arial" w:eastAsia="Arial" w:hAnsi="Arial"/>
          <w:color w:val="000000"/>
          <w:sz w:val="20"/>
        </w:rPr>
      </w:pPr>
      <w:r>
        <w:rPr>
          <w:rFonts w:ascii="Arial" w:eastAsia="Arial" w:hAnsi="Arial"/>
          <w:color w:val="000000"/>
          <w:sz w:val="20"/>
        </w:rPr>
        <w:t xml:space="preserve">Information exchange required between </w:t>
      </w:r>
      <w:r w:rsidR="00997597">
        <w:rPr>
          <w:rFonts w:ascii="Arial" w:eastAsia="Arial" w:hAnsi="Arial"/>
          <w:color w:val="000000"/>
          <w:sz w:val="20"/>
        </w:rPr>
        <w:t>The Company</w:t>
      </w:r>
      <w:r>
        <w:rPr>
          <w:rFonts w:ascii="Arial" w:eastAsia="Arial" w:hAnsi="Arial"/>
          <w:color w:val="000000"/>
          <w:sz w:val="20"/>
        </w:rPr>
        <w:t xml:space="preserve"> and TO identifying projects where this process could apply</w:t>
      </w:r>
    </w:p>
    <w:p w14:paraId="737D3FFE"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Process associated with TO service provision “within year” (year 0)</w:t>
      </w:r>
    </w:p>
    <w:p w14:paraId="270CD5CF" w14:textId="287AB720" w:rsidR="003966CA" w:rsidRDefault="00997597">
      <w:pPr>
        <w:numPr>
          <w:ilvl w:val="0"/>
          <w:numId w:val="1"/>
        </w:numPr>
        <w:tabs>
          <w:tab w:val="clear" w:pos="432"/>
          <w:tab w:val="left" w:pos="1872"/>
        </w:tabs>
        <w:spacing w:before="138" w:line="226" w:lineRule="exact"/>
        <w:ind w:left="1872" w:right="864" w:hanging="432"/>
        <w:textAlignment w:val="baseline"/>
        <w:rPr>
          <w:rFonts w:ascii="Arial" w:eastAsia="Arial" w:hAnsi="Arial"/>
          <w:color w:val="000000"/>
          <w:sz w:val="20"/>
        </w:rPr>
      </w:pPr>
      <w:r>
        <w:rPr>
          <w:rFonts w:ascii="Arial" w:eastAsia="Arial" w:hAnsi="Arial"/>
          <w:color w:val="000000"/>
          <w:sz w:val="20"/>
        </w:rPr>
        <w:t>The Company</w:t>
      </w:r>
      <w:r w:rsidR="00390CFE">
        <w:rPr>
          <w:rFonts w:ascii="Arial" w:eastAsia="Arial" w:hAnsi="Arial"/>
          <w:color w:val="000000"/>
          <w:sz w:val="20"/>
        </w:rPr>
        <w:t xml:space="preserve"> responsibilities to record details of any service provision and costs submitted by the TO</w:t>
      </w:r>
    </w:p>
    <w:p w14:paraId="059888EB" w14:textId="385E0116" w:rsidR="003966CA" w:rsidRPr="00B104F2" w:rsidRDefault="00390CFE" w:rsidP="00B104F2">
      <w:pPr>
        <w:numPr>
          <w:ilvl w:val="0"/>
          <w:numId w:val="1"/>
        </w:numPr>
        <w:tabs>
          <w:tab w:val="clear" w:pos="432"/>
          <w:tab w:val="left" w:pos="1872"/>
        </w:tabs>
        <w:spacing w:before="113" w:line="252" w:lineRule="exact"/>
        <w:ind w:left="1872" w:right="144" w:hanging="432"/>
        <w:textAlignment w:val="baseline"/>
        <w:rPr>
          <w:rFonts w:ascii="Arial" w:eastAsia="Arial" w:hAnsi="Arial"/>
          <w:color w:val="000000"/>
          <w:sz w:val="20"/>
        </w:rPr>
      </w:pPr>
      <w:r w:rsidRPr="00B104F2">
        <w:rPr>
          <w:rFonts w:ascii="Arial" w:eastAsia="Arial" w:hAnsi="Arial"/>
          <w:color w:val="000000" w:themeColor="text1"/>
          <w:sz w:val="20"/>
          <w:szCs w:val="20"/>
        </w:rPr>
        <w:t>Responsibility of each TO in preparing and submitting details of the service they will provide and the costs involved</w:t>
      </w:r>
      <w:r w:rsidR="00B104F2">
        <w:rPr>
          <w:rFonts w:ascii="Arial" w:eastAsia="Arial" w:hAnsi="Arial"/>
          <w:color w:val="000000" w:themeColor="text1"/>
          <w:sz w:val="20"/>
          <w:szCs w:val="20"/>
        </w:rPr>
        <w:t xml:space="preserve"> </w:t>
      </w:r>
      <w:r w:rsidRPr="00B104F2">
        <w:rPr>
          <w:rFonts w:ascii="Arial" w:eastAsia="Arial" w:hAnsi="Arial"/>
          <w:color w:val="000000"/>
          <w:sz w:val="20"/>
        </w:rPr>
        <w:t xml:space="preserve">Quarterly and end of year reporting by </w:t>
      </w:r>
      <w:r w:rsidR="00997597" w:rsidRPr="00B104F2">
        <w:rPr>
          <w:rFonts w:ascii="Arial" w:eastAsia="Arial" w:hAnsi="Arial"/>
          <w:color w:val="000000"/>
          <w:sz w:val="20"/>
        </w:rPr>
        <w:t>The Company</w:t>
      </w:r>
    </w:p>
    <w:p w14:paraId="0345DC33" w14:textId="77777777" w:rsidR="003966CA" w:rsidRDefault="00390CFE">
      <w:pPr>
        <w:tabs>
          <w:tab w:val="left" w:pos="720"/>
        </w:tabs>
        <w:spacing w:before="455" w:line="322" w:lineRule="exact"/>
        <w:textAlignment w:val="baseline"/>
        <w:rPr>
          <w:rFonts w:ascii="Arial" w:eastAsia="Arial" w:hAnsi="Arial"/>
          <w:b/>
          <w:color w:val="000000"/>
          <w:spacing w:val="-1"/>
          <w:sz w:val="28"/>
        </w:rPr>
      </w:pPr>
      <w:r>
        <w:rPr>
          <w:rFonts w:ascii="Arial" w:eastAsia="Arial" w:hAnsi="Arial"/>
          <w:b/>
          <w:color w:val="000000"/>
          <w:spacing w:val="-1"/>
          <w:sz w:val="28"/>
        </w:rPr>
        <w:lastRenderedPageBreak/>
        <w:t>2</w:t>
      </w:r>
      <w:r>
        <w:rPr>
          <w:rFonts w:ascii="Arial" w:eastAsia="Arial" w:hAnsi="Arial"/>
          <w:b/>
          <w:color w:val="000000"/>
          <w:spacing w:val="-1"/>
          <w:sz w:val="28"/>
        </w:rPr>
        <w:tab/>
        <w:t>Key Definitions</w:t>
      </w:r>
    </w:p>
    <w:p w14:paraId="2A1D347F" w14:textId="77777777" w:rsidR="003966CA" w:rsidRDefault="00390CFE">
      <w:pPr>
        <w:tabs>
          <w:tab w:val="left" w:pos="720"/>
        </w:tabs>
        <w:spacing w:before="117" w:line="273" w:lineRule="exact"/>
        <w:textAlignment w:val="baseline"/>
        <w:rPr>
          <w:rFonts w:ascii="Arial" w:eastAsia="Arial" w:hAnsi="Arial"/>
          <w:b/>
          <w:i/>
          <w:color w:val="000000"/>
          <w:sz w:val="24"/>
        </w:rPr>
      </w:pPr>
      <w:r>
        <w:rPr>
          <w:rFonts w:ascii="Arial" w:eastAsia="Arial" w:hAnsi="Arial"/>
          <w:b/>
          <w:i/>
          <w:color w:val="000000"/>
          <w:sz w:val="24"/>
        </w:rPr>
        <w:t>2.1</w:t>
      </w:r>
      <w:r>
        <w:rPr>
          <w:rFonts w:ascii="Arial" w:eastAsia="Arial" w:hAnsi="Arial"/>
          <w:b/>
          <w:i/>
          <w:color w:val="000000"/>
          <w:sz w:val="24"/>
        </w:rPr>
        <w:tab/>
        <w:t>The following definitions apply for the purposes of this document:</w:t>
      </w:r>
    </w:p>
    <w:p w14:paraId="3D73A6CF" w14:textId="577DFE06" w:rsidR="003966CA" w:rsidRDefault="00390CFE">
      <w:pPr>
        <w:spacing w:before="119"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2.1.1 </w:t>
      </w:r>
      <w:r>
        <w:rPr>
          <w:rFonts w:ascii="Arial" w:eastAsia="Arial" w:hAnsi="Arial"/>
          <w:b/>
          <w:color w:val="000000"/>
          <w:sz w:val="20"/>
        </w:rPr>
        <w:t xml:space="preserve">Commercial Operational Service (COS) as defined in </w:t>
      </w:r>
      <w:r w:rsidR="00E20F82">
        <w:rPr>
          <w:rFonts w:ascii="Arial" w:eastAsia="Arial" w:hAnsi="Arial"/>
          <w:b/>
          <w:color w:val="000000"/>
          <w:sz w:val="20"/>
        </w:rPr>
        <w:t>The Company</w:t>
      </w:r>
      <w:r>
        <w:rPr>
          <w:rFonts w:ascii="Arial" w:eastAsia="Arial" w:hAnsi="Arial"/>
          <w:b/>
          <w:color w:val="000000"/>
          <w:sz w:val="20"/>
        </w:rPr>
        <w:t xml:space="preserve"> SLC4J </w:t>
      </w:r>
      <w:r>
        <w:rPr>
          <w:rFonts w:ascii="Arial" w:eastAsia="Arial" w:hAnsi="Arial"/>
          <w:color w:val="000000"/>
          <w:sz w:val="20"/>
        </w:rPr>
        <w:t xml:space="preserve">and means a service provided to </w:t>
      </w:r>
      <w:r w:rsidR="00997597">
        <w:rPr>
          <w:rFonts w:ascii="Arial" w:eastAsia="Arial" w:hAnsi="Arial"/>
          <w:color w:val="000000"/>
          <w:sz w:val="20"/>
        </w:rPr>
        <w:t>The Company</w:t>
      </w:r>
      <w:r>
        <w:rPr>
          <w:rFonts w:ascii="Arial" w:eastAsia="Arial" w:hAnsi="Arial"/>
          <w:color w:val="000000"/>
          <w:sz w:val="20"/>
        </w:rPr>
        <w:t xml:space="preserve"> by</w:t>
      </w:r>
      <w:r w:rsidR="006D6E9B">
        <w:rPr>
          <w:rFonts w:ascii="Arial" w:eastAsia="Arial" w:hAnsi="Arial"/>
          <w:color w:val="000000"/>
          <w:sz w:val="20"/>
        </w:rPr>
        <w:t xml:space="preserve"> National Grid Electricity Transmission plc,</w:t>
      </w:r>
      <w:r>
        <w:rPr>
          <w:rFonts w:ascii="Arial" w:eastAsia="Arial" w:hAnsi="Arial"/>
          <w:color w:val="000000"/>
          <w:sz w:val="20"/>
        </w:rPr>
        <w:t xml:space="preserve"> SP Transmission plc, Scottish Hydro Electric Transmission plc the purpose of lowering the overall costs associated with the procurement and use of balancing services by </w:t>
      </w:r>
      <w:r w:rsidR="00997597">
        <w:rPr>
          <w:rFonts w:ascii="Arial" w:eastAsia="Arial" w:hAnsi="Arial"/>
          <w:color w:val="000000"/>
          <w:sz w:val="20"/>
        </w:rPr>
        <w:t>The Company</w:t>
      </w:r>
      <w:r>
        <w:rPr>
          <w:rFonts w:ascii="Arial" w:eastAsia="Arial" w:hAnsi="Arial"/>
          <w:color w:val="000000"/>
          <w:sz w:val="20"/>
        </w:rPr>
        <w:t>.</w:t>
      </w:r>
    </w:p>
    <w:p w14:paraId="18D3264C" w14:textId="33CAC1CD" w:rsidR="003966CA" w:rsidRDefault="00390CFE">
      <w:pPr>
        <w:spacing w:before="122" w:line="230" w:lineRule="exact"/>
        <w:ind w:left="720" w:hanging="720"/>
        <w:jc w:val="both"/>
        <w:textAlignment w:val="baseline"/>
        <w:rPr>
          <w:rFonts w:ascii="Arial" w:eastAsia="Arial" w:hAnsi="Arial"/>
          <w:color w:val="000000"/>
          <w:spacing w:val="-1"/>
          <w:sz w:val="20"/>
        </w:rPr>
      </w:pPr>
      <w:r>
        <w:rPr>
          <w:rFonts w:ascii="Arial" w:eastAsia="Arial" w:hAnsi="Arial"/>
          <w:color w:val="000000"/>
          <w:spacing w:val="-1"/>
          <w:sz w:val="20"/>
        </w:rPr>
        <w:t xml:space="preserve">2.1.2 </w:t>
      </w:r>
      <w:r>
        <w:rPr>
          <w:rFonts w:ascii="Arial" w:eastAsia="Arial" w:hAnsi="Arial"/>
          <w:b/>
          <w:color w:val="000000"/>
          <w:spacing w:val="-1"/>
          <w:sz w:val="20"/>
        </w:rPr>
        <w:t xml:space="preserve">Joint Works Project (JW) as defined in NGET SLC4J </w:t>
      </w:r>
      <w:r>
        <w:rPr>
          <w:rFonts w:ascii="Arial" w:eastAsia="Arial" w:hAnsi="Arial"/>
          <w:color w:val="000000"/>
          <w:spacing w:val="-1"/>
          <w:sz w:val="20"/>
        </w:rPr>
        <w:t xml:space="preserve">and means where </w:t>
      </w:r>
      <w:r w:rsidR="00997597">
        <w:rPr>
          <w:rFonts w:ascii="Arial" w:eastAsia="Arial" w:hAnsi="Arial"/>
          <w:color w:val="000000"/>
          <w:spacing w:val="-1"/>
          <w:sz w:val="20"/>
        </w:rPr>
        <w:t>The Company</w:t>
      </w:r>
      <w:r>
        <w:rPr>
          <w:rFonts w:ascii="Arial" w:eastAsia="Arial" w:hAnsi="Arial"/>
          <w:color w:val="000000"/>
          <w:spacing w:val="-1"/>
          <w:sz w:val="20"/>
        </w:rPr>
        <w:t xml:space="preserve"> and the TO agree to a Commercial Operational Service so as to minimise costs on the national electricity transmission system when the costs are higher than £1,146,800 (in 2009/10 prices)</w:t>
      </w:r>
    </w:p>
    <w:p w14:paraId="7770F5F1" w14:textId="77777777" w:rsidR="003966CA" w:rsidRDefault="00390CFE">
      <w:pPr>
        <w:spacing w:before="120"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2.1.3 </w:t>
      </w:r>
      <w:r>
        <w:rPr>
          <w:rFonts w:ascii="Arial" w:eastAsia="Arial" w:hAnsi="Arial"/>
          <w:b/>
          <w:color w:val="000000"/>
          <w:sz w:val="20"/>
        </w:rPr>
        <w:t xml:space="preserve">Knock On Works </w:t>
      </w:r>
      <w:r>
        <w:rPr>
          <w:rFonts w:ascii="Arial" w:eastAsia="Arial" w:hAnsi="Arial"/>
          <w:color w:val="000000"/>
          <w:sz w:val="20"/>
        </w:rPr>
        <w:t>means an outage or works that will need to change as a direct or subsequent result of a COS or JW and which may or may not itself incur additional costs</w:t>
      </w:r>
    </w:p>
    <w:p w14:paraId="43981191" w14:textId="77777777" w:rsidR="003966CA" w:rsidRDefault="00390CFE">
      <w:pPr>
        <w:spacing w:before="113" w:line="233"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2.1.4 </w:t>
      </w:r>
      <w:r>
        <w:rPr>
          <w:rFonts w:ascii="Arial" w:eastAsia="Arial" w:hAnsi="Arial"/>
          <w:b/>
          <w:color w:val="000000"/>
          <w:sz w:val="20"/>
        </w:rPr>
        <w:t xml:space="preserve">TO Commercial Operational Service Estimate </w:t>
      </w:r>
      <w:r>
        <w:rPr>
          <w:rFonts w:ascii="Arial" w:eastAsia="Arial" w:hAnsi="Arial"/>
          <w:color w:val="000000"/>
          <w:sz w:val="20"/>
        </w:rPr>
        <w:t>means a forecast of the estimated costs the TO would incur should they initiate a COS or JW on their Transmission network during Year 0 (See appendix B)</w:t>
      </w:r>
    </w:p>
    <w:p w14:paraId="3BE6BA9F" w14:textId="48C65E93" w:rsidR="003966CA" w:rsidRDefault="00390CFE">
      <w:pPr>
        <w:spacing w:before="116"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2.1.5 </w:t>
      </w:r>
      <w:r>
        <w:rPr>
          <w:rFonts w:ascii="Arial" w:eastAsia="Arial" w:hAnsi="Arial"/>
          <w:b/>
          <w:color w:val="000000"/>
          <w:sz w:val="20"/>
        </w:rPr>
        <w:t xml:space="preserve">TO Commercial Operational Service Provision Cost Estimate </w:t>
      </w:r>
      <w:r>
        <w:rPr>
          <w:rFonts w:ascii="Arial" w:eastAsia="Arial" w:hAnsi="Arial"/>
          <w:color w:val="000000"/>
          <w:sz w:val="20"/>
        </w:rPr>
        <w:t xml:space="preserve">means a </w:t>
      </w:r>
      <w:r w:rsidR="00E16C1E">
        <w:rPr>
          <w:rFonts w:ascii="Arial" w:eastAsia="Arial" w:hAnsi="Arial"/>
          <w:color w:val="000000"/>
          <w:sz w:val="20"/>
        </w:rPr>
        <w:t>p</w:t>
      </w:r>
      <w:r>
        <w:rPr>
          <w:rFonts w:ascii="Arial" w:eastAsia="Arial" w:hAnsi="Arial"/>
          <w:color w:val="000000"/>
          <w:sz w:val="20"/>
        </w:rPr>
        <w:t xml:space="preserve">ro-forma that will be completed by </w:t>
      </w:r>
      <w:r w:rsidR="00997597">
        <w:rPr>
          <w:rFonts w:ascii="Arial" w:eastAsia="Arial" w:hAnsi="Arial"/>
          <w:color w:val="000000"/>
          <w:sz w:val="20"/>
        </w:rPr>
        <w:t>The Company</w:t>
      </w:r>
      <w:r>
        <w:rPr>
          <w:rFonts w:ascii="Arial" w:eastAsia="Arial" w:hAnsi="Arial"/>
          <w:color w:val="000000"/>
          <w:sz w:val="20"/>
        </w:rPr>
        <w:t xml:space="preserve"> to request the TO </w:t>
      </w:r>
      <w:proofErr w:type="spellStart"/>
      <w:r>
        <w:rPr>
          <w:rFonts w:ascii="Arial" w:eastAsia="Arial" w:hAnsi="Arial"/>
          <w:color w:val="000000"/>
          <w:sz w:val="20"/>
        </w:rPr>
        <w:t>to</w:t>
      </w:r>
      <w:proofErr w:type="spellEnd"/>
      <w:r>
        <w:rPr>
          <w:rFonts w:ascii="Arial" w:eastAsia="Arial" w:hAnsi="Arial"/>
          <w:color w:val="000000"/>
          <w:sz w:val="20"/>
        </w:rPr>
        <w:t xml:space="preserve"> provide a TO Commercial Operational Service Estimate. (See appendix A)</w:t>
      </w:r>
    </w:p>
    <w:p w14:paraId="1D924286" w14:textId="77777777" w:rsidR="003966CA" w:rsidRDefault="003966CA">
      <w:pPr>
        <w:sectPr w:rsidR="003966CA">
          <w:pgSz w:w="11909" w:h="16838"/>
          <w:pgMar w:top="700" w:right="1429" w:bottom="9922" w:left="1440" w:header="720" w:footer="720" w:gutter="0"/>
          <w:cols w:space="720"/>
        </w:sectPr>
      </w:pPr>
    </w:p>
    <w:p w14:paraId="493D5086" w14:textId="77777777" w:rsidR="003966CA" w:rsidRDefault="00390CFE">
      <w:pPr>
        <w:tabs>
          <w:tab w:val="left" w:pos="720"/>
        </w:tabs>
        <w:spacing w:before="460" w:line="319" w:lineRule="exact"/>
        <w:textAlignment w:val="baseline"/>
        <w:rPr>
          <w:rFonts w:ascii="Arial" w:eastAsia="Arial" w:hAnsi="Arial"/>
          <w:b/>
          <w:color w:val="000000"/>
          <w:spacing w:val="-1"/>
          <w:sz w:val="28"/>
        </w:rPr>
      </w:pPr>
      <w:r>
        <w:rPr>
          <w:rFonts w:ascii="Arial" w:eastAsia="Arial" w:hAnsi="Arial"/>
          <w:b/>
          <w:color w:val="000000"/>
          <w:spacing w:val="-1"/>
          <w:sz w:val="28"/>
        </w:rPr>
        <w:lastRenderedPageBreak/>
        <w:t>3</w:t>
      </w:r>
      <w:r>
        <w:rPr>
          <w:rFonts w:ascii="Arial" w:eastAsia="Arial" w:hAnsi="Arial"/>
          <w:b/>
          <w:color w:val="000000"/>
          <w:spacing w:val="-1"/>
          <w:sz w:val="28"/>
        </w:rPr>
        <w:tab/>
        <w:t>Procedure</w:t>
      </w:r>
    </w:p>
    <w:p w14:paraId="50470184" w14:textId="77777777" w:rsidR="003966CA" w:rsidRDefault="00390CFE">
      <w:pPr>
        <w:tabs>
          <w:tab w:val="left" w:pos="720"/>
        </w:tabs>
        <w:spacing w:before="120" w:line="274" w:lineRule="exact"/>
        <w:textAlignment w:val="baseline"/>
        <w:rPr>
          <w:rFonts w:ascii="Arial" w:eastAsia="Arial" w:hAnsi="Arial"/>
          <w:b/>
          <w:i/>
          <w:color w:val="000000"/>
          <w:sz w:val="24"/>
        </w:rPr>
      </w:pPr>
      <w:r>
        <w:rPr>
          <w:rFonts w:ascii="Arial" w:eastAsia="Arial" w:hAnsi="Arial"/>
          <w:b/>
          <w:i/>
          <w:color w:val="000000"/>
          <w:sz w:val="24"/>
        </w:rPr>
        <w:t>3.1</w:t>
      </w:r>
      <w:r>
        <w:rPr>
          <w:rFonts w:ascii="Arial" w:eastAsia="Arial" w:hAnsi="Arial"/>
          <w:b/>
          <w:i/>
          <w:color w:val="000000"/>
          <w:sz w:val="24"/>
        </w:rPr>
        <w:tab/>
        <w:t>Change to a TO’s Outage, Delivery Project or Project Design</w:t>
      </w:r>
    </w:p>
    <w:p w14:paraId="4F1200D1" w14:textId="091A03CE" w:rsidR="003966CA" w:rsidRDefault="00390CFE">
      <w:pPr>
        <w:spacing w:before="125" w:line="229"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3.1.1 Changes to a TO’s outage program, project delivery method or project design may be requested by either the TO or </w:t>
      </w:r>
      <w:r w:rsidR="00997597">
        <w:rPr>
          <w:rFonts w:ascii="Arial" w:eastAsia="Arial" w:hAnsi="Arial"/>
          <w:color w:val="000000"/>
          <w:sz w:val="20"/>
        </w:rPr>
        <w:t>The Company</w:t>
      </w:r>
      <w:r>
        <w:rPr>
          <w:rFonts w:ascii="Arial" w:eastAsia="Arial" w:hAnsi="Arial"/>
          <w:color w:val="000000"/>
          <w:sz w:val="20"/>
        </w:rPr>
        <w:t xml:space="preserve">, if the change is deemed to reduce system operating costs and the TO’s change costs are acceptable to </w:t>
      </w:r>
      <w:r w:rsidR="00997597">
        <w:rPr>
          <w:rFonts w:ascii="Arial" w:eastAsia="Arial" w:hAnsi="Arial"/>
          <w:color w:val="000000"/>
          <w:sz w:val="20"/>
        </w:rPr>
        <w:t>The Company</w:t>
      </w:r>
      <w:r>
        <w:rPr>
          <w:rFonts w:ascii="Arial" w:eastAsia="Arial" w:hAnsi="Arial"/>
          <w:color w:val="000000"/>
          <w:sz w:val="20"/>
        </w:rPr>
        <w:t>. This procedure is designed to be used in both the Long Term Planning (year 1 – 6) and within year (year 0) timescales. The type of TO Commercial Operational Service offered may include, but is not limited to:</w:t>
      </w:r>
    </w:p>
    <w:p w14:paraId="00B61FEE"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Temporary bypass circuit breakers or circuits</w:t>
      </w:r>
    </w:p>
    <w:p w14:paraId="65F3A44E" w14:textId="77777777"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Off-line build rather than in-line build</w:t>
      </w:r>
    </w:p>
    <w:p w14:paraId="4EF3430A" w14:textId="77777777" w:rsidR="003966CA" w:rsidRDefault="00390CFE">
      <w:pPr>
        <w:numPr>
          <w:ilvl w:val="0"/>
          <w:numId w:val="1"/>
        </w:numPr>
        <w:tabs>
          <w:tab w:val="clear" w:pos="432"/>
          <w:tab w:val="left" w:pos="1872"/>
        </w:tabs>
        <w:spacing w:before="113" w:line="252" w:lineRule="exact"/>
        <w:ind w:left="1872" w:hanging="432"/>
        <w:textAlignment w:val="baseline"/>
        <w:rPr>
          <w:rFonts w:ascii="Arial" w:eastAsia="Arial" w:hAnsi="Arial"/>
          <w:color w:val="000000"/>
          <w:sz w:val="20"/>
        </w:rPr>
      </w:pPr>
      <w:r>
        <w:rPr>
          <w:rFonts w:ascii="Arial" w:eastAsia="Arial" w:hAnsi="Arial"/>
          <w:color w:val="000000"/>
          <w:sz w:val="20"/>
        </w:rPr>
        <w:t xml:space="preserve">Temporary </w:t>
      </w:r>
      <w:proofErr w:type="spellStart"/>
      <w:r>
        <w:rPr>
          <w:rFonts w:ascii="Arial" w:eastAsia="Arial" w:hAnsi="Arial"/>
          <w:color w:val="000000"/>
          <w:sz w:val="20"/>
        </w:rPr>
        <w:t>Intertripping</w:t>
      </w:r>
      <w:proofErr w:type="spellEnd"/>
      <w:r>
        <w:rPr>
          <w:rFonts w:ascii="Arial" w:eastAsia="Arial" w:hAnsi="Arial"/>
          <w:color w:val="000000"/>
          <w:sz w:val="20"/>
        </w:rPr>
        <w:t xml:space="preserve"> schemes</w:t>
      </w:r>
    </w:p>
    <w:p w14:paraId="655FC1DA" w14:textId="05E92E82" w:rsidR="003966CA" w:rsidRDefault="00390CFE">
      <w:pPr>
        <w:spacing w:before="117"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3.1.2 Commercial Operational Service requests can be requested by either </w:t>
      </w:r>
      <w:r w:rsidR="00997597">
        <w:rPr>
          <w:rFonts w:ascii="Arial" w:eastAsia="Arial" w:hAnsi="Arial"/>
          <w:color w:val="000000"/>
          <w:sz w:val="20"/>
        </w:rPr>
        <w:t>The Company</w:t>
      </w:r>
      <w:r>
        <w:rPr>
          <w:rFonts w:ascii="Arial" w:eastAsia="Arial" w:hAnsi="Arial"/>
          <w:color w:val="000000"/>
          <w:sz w:val="20"/>
        </w:rPr>
        <w:t xml:space="preserve"> or the TO. The process by which any extra cost incurred by the TO for any service provided is described below.</w:t>
      </w:r>
    </w:p>
    <w:p w14:paraId="259CC5A1" w14:textId="77777777" w:rsidR="003966CA" w:rsidRDefault="00390CFE">
      <w:pPr>
        <w:tabs>
          <w:tab w:val="left" w:pos="720"/>
        </w:tabs>
        <w:spacing w:before="472" w:line="274" w:lineRule="exact"/>
        <w:textAlignment w:val="baseline"/>
        <w:rPr>
          <w:rFonts w:ascii="Arial" w:eastAsia="Arial" w:hAnsi="Arial"/>
          <w:b/>
          <w:i/>
          <w:color w:val="000000"/>
          <w:sz w:val="24"/>
        </w:rPr>
      </w:pPr>
      <w:r>
        <w:rPr>
          <w:rFonts w:ascii="Arial" w:eastAsia="Arial" w:hAnsi="Arial"/>
          <w:b/>
          <w:i/>
          <w:color w:val="000000"/>
          <w:sz w:val="24"/>
        </w:rPr>
        <w:t>3.2</w:t>
      </w:r>
      <w:r>
        <w:rPr>
          <w:rFonts w:ascii="Arial" w:eastAsia="Arial" w:hAnsi="Arial"/>
          <w:b/>
          <w:i/>
          <w:color w:val="000000"/>
          <w:sz w:val="24"/>
        </w:rPr>
        <w:tab/>
        <w:t>Within Year (Year 0) – Commercial Operational Service process</w:t>
      </w:r>
    </w:p>
    <w:p w14:paraId="0A566784" w14:textId="5B023030" w:rsidR="003966CA" w:rsidRDefault="00390CFE">
      <w:pPr>
        <w:spacing w:before="128" w:line="225"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3.2.1 </w:t>
      </w:r>
      <w:r w:rsidR="00997597">
        <w:rPr>
          <w:rFonts w:ascii="Arial" w:eastAsia="Arial" w:hAnsi="Arial"/>
          <w:color w:val="000000"/>
          <w:sz w:val="20"/>
        </w:rPr>
        <w:t>The Company</w:t>
      </w:r>
      <w:r>
        <w:rPr>
          <w:rFonts w:ascii="Arial" w:eastAsia="Arial" w:hAnsi="Arial"/>
          <w:color w:val="000000"/>
          <w:sz w:val="20"/>
        </w:rPr>
        <w:t xml:space="preserve"> or TO may request a Commercial Operational Service for any outage that is in the plan at week 49 of the year ahead stage or any outage accepted into the current year plan.</w:t>
      </w:r>
    </w:p>
    <w:p w14:paraId="2FCDE502" w14:textId="5FCA7A88" w:rsidR="003966CA" w:rsidRDefault="00390CFE">
      <w:pPr>
        <w:spacing w:before="124" w:line="230" w:lineRule="exact"/>
        <w:ind w:left="720" w:hanging="720"/>
        <w:jc w:val="both"/>
        <w:textAlignment w:val="baseline"/>
        <w:rPr>
          <w:rFonts w:ascii="Arial" w:eastAsia="Arial" w:hAnsi="Arial"/>
          <w:color w:val="000000"/>
          <w:spacing w:val="2"/>
          <w:sz w:val="20"/>
        </w:rPr>
      </w:pPr>
      <w:r>
        <w:rPr>
          <w:rFonts w:ascii="Arial" w:eastAsia="Arial" w:hAnsi="Arial"/>
          <w:color w:val="000000"/>
          <w:spacing w:val="2"/>
          <w:sz w:val="20"/>
        </w:rPr>
        <w:t xml:space="preserve">3.2.2 If any plan change is identified that will reduce overall system costs, the party raising the change shall contact the other party to discuss the potential change and, where appropriate, any options associated with the change. If following discussion between both parties, and if the TO incurs any extra costs for implementing the change a TO Commercial Operational Service Provision Cost Estimate shall be produced by the TO for submission to </w:t>
      </w:r>
      <w:r w:rsidR="00997597">
        <w:rPr>
          <w:rFonts w:ascii="Arial" w:eastAsia="Arial" w:hAnsi="Arial"/>
          <w:color w:val="000000"/>
          <w:spacing w:val="2"/>
          <w:sz w:val="20"/>
        </w:rPr>
        <w:t>The Company</w:t>
      </w:r>
      <w:r>
        <w:rPr>
          <w:rFonts w:ascii="Arial" w:eastAsia="Arial" w:hAnsi="Arial"/>
          <w:color w:val="000000"/>
          <w:spacing w:val="2"/>
          <w:sz w:val="20"/>
        </w:rPr>
        <w:t xml:space="preserve"> using the pro forma in Appendix A. If </w:t>
      </w:r>
      <w:r w:rsidR="00997597">
        <w:rPr>
          <w:rFonts w:ascii="Arial" w:eastAsia="Arial" w:hAnsi="Arial"/>
          <w:color w:val="000000"/>
          <w:spacing w:val="2"/>
          <w:sz w:val="20"/>
        </w:rPr>
        <w:t>The Company</w:t>
      </w:r>
      <w:r>
        <w:rPr>
          <w:rFonts w:ascii="Arial" w:eastAsia="Arial" w:hAnsi="Arial"/>
          <w:color w:val="000000"/>
          <w:spacing w:val="2"/>
          <w:sz w:val="20"/>
        </w:rPr>
        <w:t xml:space="preserve"> accepts the TO Commercial Operational Service Provision Cost Estimate </w:t>
      </w:r>
      <w:r w:rsidR="00997597">
        <w:rPr>
          <w:rFonts w:ascii="Arial" w:eastAsia="Arial" w:hAnsi="Arial"/>
          <w:color w:val="000000"/>
          <w:spacing w:val="2"/>
          <w:sz w:val="20"/>
        </w:rPr>
        <w:t>The Company</w:t>
      </w:r>
      <w:r>
        <w:rPr>
          <w:rFonts w:ascii="Arial" w:eastAsia="Arial" w:hAnsi="Arial"/>
          <w:color w:val="000000"/>
          <w:spacing w:val="2"/>
          <w:sz w:val="20"/>
        </w:rPr>
        <w:t xml:space="preserve"> will request the TO proceeds with the change request.</w:t>
      </w:r>
    </w:p>
    <w:p w14:paraId="08D73E18" w14:textId="77777777" w:rsidR="003966CA" w:rsidRDefault="00390CFE" w:rsidP="024B3C7F">
      <w:pPr>
        <w:spacing w:before="110" w:line="235" w:lineRule="exact"/>
        <w:ind w:left="720" w:hanging="720"/>
        <w:jc w:val="both"/>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3.2.3 The TO will submit a </w:t>
      </w:r>
      <w:r w:rsidRPr="024B3C7F">
        <w:rPr>
          <w:rFonts w:ascii="Arial" w:eastAsia="Arial" w:hAnsi="Arial"/>
          <w:b/>
          <w:bCs/>
          <w:color w:val="000000" w:themeColor="text1"/>
          <w:sz w:val="20"/>
          <w:szCs w:val="20"/>
        </w:rPr>
        <w:t xml:space="preserve">TO Commercial Operational Service Provision Cost Estimate </w:t>
      </w:r>
      <w:r w:rsidRPr="024B3C7F">
        <w:rPr>
          <w:rFonts w:ascii="Arial" w:eastAsia="Arial" w:hAnsi="Arial"/>
          <w:color w:val="000000" w:themeColor="text1"/>
          <w:sz w:val="20"/>
          <w:szCs w:val="20"/>
        </w:rPr>
        <w:t>covering all relevant cost associated with the change request.</w:t>
      </w:r>
    </w:p>
    <w:p w14:paraId="4475D352" w14:textId="1CBCFE26" w:rsidR="003966CA" w:rsidRDefault="00390CFE">
      <w:pPr>
        <w:spacing w:before="116"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3.2.4 The TO shall submit a </w:t>
      </w:r>
      <w:r>
        <w:rPr>
          <w:rFonts w:ascii="Arial" w:eastAsia="Arial" w:hAnsi="Arial"/>
          <w:b/>
          <w:color w:val="000000"/>
          <w:sz w:val="20"/>
        </w:rPr>
        <w:t xml:space="preserve">TO Commercial Operational Service Provision Cost Estimate </w:t>
      </w:r>
      <w:r>
        <w:rPr>
          <w:rFonts w:ascii="Arial" w:eastAsia="Arial" w:hAnsi="Arial"/>
          <w:color w:val="000000"/>
          <w:sz w:val="20"/>
        </w:rPr>
        <w:t xml:space="preserve">to </w:t>
      </w:r>
      <w:r w:rsidR="00997597">
        <w:rPr>
          <w:rFonts w:ascii="Arial" w:eastAsia="Arial" w:hAnsi="Arial"/>
          <w:color w:val="000000"/>
          <w:sz w:val="20"/>
        </w:rPr>
        <w:t>The Company</w:t>
      </w:r>
      <w:r>
        <w:rPr>
          <w:rFonts w:ascii="Arial" w:eastAsia="Arial" w:hAnsi="Arial"/>
          <w:color w:val="000000"/>
          <w:sz w:val="20"/>
        </w:rPr>
        <w:t xml:space="preserve"> that shall be made up of the following forecasted cost:</w:t>
      </w:r>
    </w:p>
    <w:p w14:paraId="7738B7E5" w14:textId="77777777" w:rsidR="003966CA" w:rsidRDefault="00390CFE">
      <w:pPr>
        <w:numPr>
          <w:ilvl w:val="0"/>
          <w:numId w:val="1"/>
        </w:numPr>
        <w:tabs>
          <w:tab w:val="clear" w:pos="432"/>
          <w:tab w:val="left" w:pos="1872"/>
        </w:tabs>
        <w:spacing w:before="134" w:line="231" w:lineRule="exact"/>
        <w:ind w:left="1872" w:hanging="432"/>
        <w:textAlignment w:val="baseline"/>
        <w:rPr>
          <w:rFonts w:ascii="Arial" w:eastAsia="Arial" w:hAnsi="Arial"/>
          <w:color w:val="000000"/>
          <w:sz w:val="20"/>
        </w:rPr>
      </w:pPr>
      <w:r>
        <w:rPr>
          <w:rFonts w:ascii="Arial" w:eastAsia="Arial" w:hAnsi="Arial"/>
          <w:color w:val="000000"/>
          <w:sz w:val="20"/>
        </w:rPr>
        <w:t>A forecast of the direct costs associated with the agreed outage change, project delivery change or design change</w:t>
      </w:r>
    </w:p>
    <w:p w14:paraId="55F3B47E" w14:textId="77777777" w:rsidR="003966CA" w:rsidRDefault="00390CFE">
      <w:pPr>
        <w:numPr>
          <w:ilvl w:val="0"/>
          <w:numId w:val="1"/>
        </w:numPr>
        <w:tabs>
          <w:tab w:val="clear" w:pos="432"/>
          <w:tab w:val="left" w:pos="1872"/>
        </w:tabs>
        <w:spacing w:before="112" w:line="252" w:lineRule="exact"/>
        <w:ind w:left="1872" w:hanging="432"/>
        <w:textAlignment w:val="baseline"/>
        <w:rPr>
          <w:rFonts w:ascii="Arial" w:eastAsia="Arial" w:hAnsi="Arial"/>
          <w:color w:val="000000"/>
          <w:sz w:val="20"/>
        </w:rPr>
      </w:pPr>
      <w:r>
        <w:rPr>
          <w:rFonts w:ascii="Arial" w:eastAsia="Arial" w:hAnsi="Arial"/>
          <w:color w:val="000000"/>
          <w:sz w:val="20"/>
        </w:rPr>
        <w:t>A forecast of any administrative costs</w:t>
      </w:r>
    </w:p>
    <w:p w14:paraId="0160199F" w14:textId="77777777" w:rsidR="003966CA" w:rsidRDefault="003966CA">
      <w:pPr>
        <w:sectPr w:rsidR="003966CA">
          <w:pgSz w:w="11909" w:h="16838"/>
          <w:pgMar w:top="700" w:right="1429" w:bottom="5342" w:left="1440" w:header="720" w:footer="720" w:gutter="0"/>
          <w:cols w:space="720"/>
        </w:sectPr>
      </w:pPr>
    </w:p>
    <w:p w14:paraId="12C630E5" w14:textId="196EB0AE" w:rsidR="003966CA" w:rsidRDefault="00390CFE">
      <w:pPr>
        <w:tabs>
          <w:tab w:val="decimal" w:pos="144"/>
          <w:tab w:val="left" w:pos="648"/>
        </w:tabs>
        <w:spacing w:before="454" w:line="276" w:lineRule="exact"/>
        <w:textAlignment w:val="baseline"/>
        <w:rPr>
          <w:rFonts w:ascii="Arial" w:eastAsia="Arial" w:hAnsi="Arial"/>
          <w:b/>
          <w:i/>
          <w:color w:val="000000"/>
          <w:sz w:val="24"/>
        </w:rPr>
      </w:pPr>
      <w:r>
        <w:rPr>
          <w:rFonts w:ascii="Arial" w:eastAsia="Arial" w:hAnsi="Arial"/>
          <w:b/>
          <w:i/>
          <w:color w:val="000000"/>
          <w:sz w:val="24"/>
        </w:rPr>
        <w:lastRenderedPageBreak/>
        <w:tab/>
        <w:t>3.3</w:t>
      </w:r>
      <w:r>
        <w:rPr>
          <w:rFonts w:ascii="Arial" w:eastAsia="Arial" w:hAnsi="Arial"/>
          <w:b/>
          <w:i/>
          <w:color w:val="000000"/>
          <w:sz w:val="24"/>
        </w:rPr>
        <w:tab/>
      </w:r>
      <w:r w:rsidR="00997597">
        <w:rPr>
          <w:rFonts w:ascii="Arial" w:eastAsia="Arial" w:hAnsi="Arial"/>
          <w:b/>
          <w:i/>
          <w:color w:val="000000"/>
          <w:sz w:val="24"/>
        </w:rPr>
        <w:t>The Company</w:t>
      </w:r>
      <w:r>
        <w:rPr>
          <w:rFonts w:ascii="Arial" w:eastAsia="Arial" w:hAnsi="Arial"/>
          <w:b/>
          <w:i/>
          <w:color w:val="000000"/>
          <w:sz w:val="24"/>
        </w:rPr>
        <w:t xml:space="preserve"> &amp; TO Payment Process </w:t>
      </w:r>
      <w:r>
        <w:rPr>
          <w:rFonts w:ascii="Arial" w:eastAsia="Arial" w:hAnsi="Arial"/>
          <w:color w:val="000000"/>
          <w:sz w:val="19"/>
        </w:rPr>
        <w:t xml:space="preserve">– </w:t>
      </w:r>
      <w:r>
        <w:rPr>
          <w:rFonts w:ascii="Arial" w:eastAsia="Arial" w:hAnsi="Arial"/>
          <w:b/>
          <w:i/>
          <w:color w:val="000000"/>
          <w:sz w:val="24"/>
        </w:rPr>
        <w:t>Within Year Changes</w:t>
      </w:r>
    </w:p>
    <w:p w14:paraId="584E7CE8" w14:textId="14D4AF0D" w:rsidR="003966CA" w:rsidRDefault="00390CFE">
      <w:pPr>
        <w:spacing w:before="107" w:line="232" w:lineRule="exact"/>
        <w:ind w:left="648" w:hanging="648"/>
        <w:jc w:val="both"/>
        <w:textAlignment w:val="baseline"/>
        <w:rPr>
          <w:rFonts w:ascii="Arial" w:eastAsia="Arial" w:hAnsi="Arial"/>
          <w:color w:val="000000"/>
          <w:sz w:val="20"/>
        </w:rPr>
      </w:pPr>
      <w:r>
        <w:rPr>
          <w:rFonts w:ascii="Arial" w:eastAsia="Arial" w:hAnsi="Arial"/>
          <w:color w:val="000000"/>
          <w:sz w:val="20"/>
        </w:rPr>
        <w:t xml:space="preserve">3.3.1 Commercial Operational Service or Joint Work costs shall be cost reflective and the estimated costs will have been agreed between both parties prior to the outage change taking place. The estimated costs will have been submitted by a TO </w:t>
      </w:r>
      <w:proofErr w:type="spellStart"/>
      <w:r>
        <w:rPr>
          <w:rFonts w:ascii="Arial" w:eastAsia="Arial" w:hAnsi="Arial"/>
          <w:color w:val="000000"/>
          <w:sz w:val="20"/>
        </w:rPr>
        <w:t>to</w:t>
      </w:r>
      <w:proofErr w:type="spellEnd"/>
      <w:r>
        <w:rPr>
          <w:rFonts w:ascii="Arial" w:eastAsia="Arial" w:hAnsi="Arial"/>
          <w:color w:val="000000"/>
          <w:sz w:val="20"/>
        </w:rPr>
        <w:t xml:space="preserve"> </w:t>
      </w:r>
      <w:r w:rsidR="00997597">
        <w:rPr>
          <w:rFonts w:ascii="Arial" w:eastAsia="Arial" w:hAnsi="Arial"/>
          <w:color w:val="000000"/>
          <w:sz w:val="20"/>
        </w:rPr>
        <w:t>The Company</w:t>
      </w:r>
      <w:r>
        <w:rPr>
          <w:rFonts w:ascii="Arial" w:eastAsia="Arial" w:hAnsi="Arial"/>
          <w:color w:val="000000"/>
          <w:sz w:val="20"/>
        </w:rPr>
        <w:t xml:space="preserve"> via a </w:t>
      </w:r>
      <w:r>
        <w:rPr>
          <w:rFonts w:ascii="Arial" w:eastAsia="Arial" w:hAnsi="Arial"/>
          <w:b/>
          <w:color w:val="000000"/>
          <w:sz w:val="20"/>
        </w:rPr>
        <w:t xml:space="preserve">TO Commercial Operational Service Estimate </w:t>
      </w:r>
      <w:r>
        <w:rPr>
          <w:rFonts w:ascii="Arial" w:eastAsia="Arial" w:hAnsi="Arial"/>
          <w:color w:val="000000"/>
          <w:sz w:val="20"/>
        </w:rPr>
        <w:t xml:space="preserve">in the form of the pro-forma in appendix B. At the time of submission of the </w:t>
      </w:r>
      <w:r>
        <w:rPr>
          <w:rFonts w:ascii="Arial" w:eastAsia="Arial" w:hAnsi="Arial"/>
          <w:b/>
          <w:color w:val="000000"/>
          <w:sz w:val="20"/>
        </w:rPr>
        <w:t xml:space="preserve">TO Commercial Operational Service Estimate </w:t>
      </w:r>
      <w:r>
        <w:rPr>
          <w:rFonts w:ascii="Arial" w:eastAsia="Arial" w:hAnsi="Arial"/>
          <w:color w:val="000000"/>
          <w:sz w:val="20"/>
        </w:rPr>
        <w:t xml:space="preserve">the TO and </w:t>
      </w:r>
      <w:r w:rsidR="00997597">
        <w:rPr>
          <w:rFonts w:ascii="Arial" w:eastAsia="Arial" w:hAnsi="Arial"/>
          <w:color w:val="000000"/>
          <w:sz w:val="20"/>
        </w:rPr>
        <w:t>The Company</w:t>
      </w:r>
      <w:r>
        <w:rPr>
          <w:rFonts w:ascii="Arial" w:eastAsia="Arial" w:hAnsi="Arial"/>
          <w:color w:val="000000"/>
          <w:sz w:val="20"/>
        </w:rPr>
        <w:t xml:space="preserve"> will agree a date by which the TO shall submit the invoice</w:t>
      </w:r>
    </w:p>
    <w:p w14:paraId="561AC791" w14:textId="77777777" w:rsidR="003966CA" w:rsidRDefault="00390CFE">
      <w:pPr>
        <w:spacing w:before="116" w:line="232" w:lineRule="exact"/>
        <w:ind w:left="648" w:hanging="648"/>
        <w:jc w:val="both"/>
        <w:textAlignment w:val="baseline"/>
        <w:rPr>
          <w:rFonts w:ascii="Arial" w:eastAsia="Arial" w:hAnsi="Arial"/>
          <w:color w:val="000000"/>
          <w:sz w:val="20"/>
        </w:rPr>
      </w:pPr>
      <w:r>
        <w:rPr>
          <w:rFonts w:ascii="Arial" w:eastAsia="Arial" w:hAnsi="Arial"/>
          <w:color w:val="000000"/>
          <w:sz w:val="20"/>
        </w:rPr>
        <w:t>3.3.2 In accordance with STCP 13.1 Invoicing and Payment and Other Charges in Schedule 10 of the STC:</w:t>
      </w:r>
    </w:p>
    <w:p w14:paraId="5C66E61B" w14:textId="0D0A4D67" w:rsidR="003966CA" w:rsidRDefault="00997597">
      <w:pPr>
        <w:numPr>
          <w:ilvl w:val="0"/>
          <w:numId w:val="1"/>
        </w:numPr>
        <w:tabs>
          <w:tab w:val="clear" w:pos="432"/>
          <w:tab w:val="left" w:pos="1872"/>
        </w:tabs>
        <w:spacing w:before="132" w:line="232" w:lineRule="exact"/>
        <w:ind w:left="1872" w:hanging="432"/>
        <w:textAlignment w:val="baseline"/>
        <w:rPr>
          <w:rFonts w:ascii="Arial" w:eastAsia="Arial" w:hAnsi="Arial"/>
          <w:color w:val="000000"/>
          <w:sz w:val="20"/>
        </w:rPr>
      </w:pPr>
      <w:r>
        <w:rPr>
          <w:rFonts w:ascii="Arial" w:eastAsia="Arial" w:hAnsi="Arial"/>
          <w:color w:val="000000"/>
          <w:sz w:val="20"/>
        </w:rPr>
        <w:t>The Company</w:t>
      </w:r>
      <w:r w:rsidR="00390CFE">
        <w:rPr>
          <w:rFonts w:ascii="Arial" w:eastAsia="Arial" w:hAnsi="Arial"/>
          <w:color w:val="000000"/>
          <w:sz w:val="20"/>
        </w:rPr>
        <w:t xml:space="preserve"> shall provide a purchase order number to the TO when approving the Commercial Operational Service or Joint Work costs request</w:t>
      </w:r>
    </w:p>
    <w:p w14:paraId="7296913E" w14:textId="3EC43910" w:rsidR="003966CA" w:rsidRDefault="00390CFE">
      <w:pPr>
        <w:numPr>
          <w:ilvl w:val="0"/>
          <w:numId w:val="1"/>
        </w:numPr>
        <w:tabs>
          <w:tab w:val="clear" w:pos="432"/>
          <w:tab w:val="left" w:pos="1872"/>
        </w:tabs>
        <w:spacing w:before="138" w:line="226" w:lineRule="exact"/>
        <w:ind w:left="1872" w:hanging="432"/>
        <w:textAlignment w:val="baseline"/>
        <w:rPr>
          <w:rFonts w:ascii="Arial" w:eastAsia="Arial" w:hAnsi="Arial"/>
          <w:color w:val="000000"/>
          <w:sz w:val="20"/>
        </w:rPr>
      </w:pPr>
      <w:r>
        <w:rPr>
          <w:rFonts w:ascii="Arial" w:eastAsia="Arial" w:hAnsi="Arial"/>
          <w:color w:val="000000"/>
          <w:sz w:val="20"/>
        </w:rPr>
        <w:t xml:space="preserve">The TO shall issue an invoice to </w:t>
      </w:r>
      <w:r w:rsidR="00997597">
        <w:rPr>
          <w:rFonts w:ascii="Arial" w:eastAsia="Arial" w:hAnsi="Arial"/>
          <w:color w:val="000000"/>
          <w:sz w:val="20"/>
        </w:rPr>
        <w:t>The Company</w:t>
      </w:r>
      <w:r>
        <w:rPr>
          <w:rFonts w:ascii="Arial" w:eastAsia="Arial" w:hAnsi="Arial"/>
          <w:color w:val="000000"/>
          <w:sz w:val="20"/>
        </w:rPr>
        <w:t xml:space="preserve"> quoting the appropriate </w:t>
      </w:r>
      <w:r w:rsidR="00997597">
        <w:rPr>
          <w:rFonts w:ascii="Arial" w:eastAsia="Arial" w:hAnsi="Arial"/>
          <w:color w:val="000000"/>
          <w:sz w:val="20"/>
        </w:rPr>
        <w:t>The Company</w:t>
      </w:r>
      <w:r>
        <w:rPr>
          <w:rFonts w:ascii="Arial" w:eastAsia="Arial" w:hAnsi="Arial"/>
          <w:color w:val="000000"/>
          <w:sz w:val="20"/>
        </w:rPr>
        <w:t xml:space="preserve"> purchase order number</w:t>
      </w:r>
    </w:p>
    <w:p w14:paraId="154EE5E5" w14:textId="77777777" w:rsidR="003966CA" w:rsidRDefault="00390CFE">
      <w:pPr>
        <w:numPr>
          <w:ilvl w:val="0"/>
          <w:numId w:val="1"/>
        </w:numPr>
        <w:tabs>
          <w:tab w:val="clear" w:pos="432"/>
          <w:tab w:val="left" w:pos="1872"/>
        </w:tabs>
        <w:spacing w:before="131" w:line="232" w:lineRule="exact"/>
        <w:ind w:left="1872" w:hanging="432"/>
        <w:textAlignment w:val="baseline"/>
        <w:rPr>
          <w:rFonts w:ascii="Arial" w:eastAsia="Arial" w:hAnsi="Arial"/>
          <w:color w:val="000000"/>
          <w:sz w:val="20"/>
        </w:rPr>
      </w:pPr>
      <w:r>
        <w:rPr>
          <w:rFonts w:ascii="Arial" w:eastAsia="Arial" w:hAnsi="Arial"/>
          <w:color w:val="000000"/>
          <w:sz w:val="20"/>
        </w:rPr>
        <w:t>The TO invoice will also quote the Unique Works Identifier Code used in the Commercial Operational Service or Joint Work costs Pro forma</w:t>
      </w:r>
    </w:p>
    <w:p w14:paraId="0ED64B1A" w14:textId="77777777" w:rsidR="003966CA" w:rsidRDefault="00390CFE">
      <w:pPr>
        <w:spacing w:before="106" w:line="232" w:lineRule="exact"/>
        <w:ind w:left="648" w:hanging="648"/>
        <w:jc w:val="both"/>
        <w:textAlignment w:val="baseline"/>
        <w:rPr>
          <w:rFonts w:ascii="Arial" w:eastAsia="Arial" w:hAnsi="Arial"/>
          <w:color w:val="000000"/>
          <w:sz w:val="20"/>
        </w:rPr>
      </w:pPr>
      <w:r>
        <w:rPr>
          <w:rFonts w:ascii="Arial" w:eastAsia="Arial" w:hAnsi="Arial"/>
          <w:color w:val="000000"/>
          <w:sz w:val="20"/>
        </w:rPr>
        <w:t xml:space="preserve">3.3.3 On completion of the Commercial Operational Service or Joint Work the TO will despatch the invoice to recover the costs by the date agreed and specified in accordance with the </w:t>
      </w:r>
      <w:r>
        <w:rPr>
          <w:rFonts w:ascii="Arial" w:eastAsia="Arial" w:hAnsi="Arial"/>
          <w:b/>
          <w:color w:val="000000"/>
          <w:sz w:val="20"/>
        </w:rPr>
        <w:t xml:space="preserve">TO Commercial Operational Service Estimate. </w:t>
      </w:r>
      <w:r>
        <w:rPr>
          <w:rFonts w:ascii="Arial" w:eastAsia="Arial" w:hAnsi="Arial"/>
          <w:color w:val="000000"/>
          <w:sz w:val="20"/>
        </w:rPr>
        <w:t>All invoice dates will be no later than the 30</w:t>
      </w:r>
      <w:r>
        <w:rPr>
          <w:rFonts w:ascii="Arial" w:eastAsia="Arial" w:hAnsi="Arial"/>
          <w:color w:val="000000"/>
          <w:sz w:val="20"/>
          <w:vertAlign w:val="superscript"/>
        </w:rPr>
        <w:t>th</w:t>
      </w:r>
      <w:r>
        <w:rPr>
          <w:rFonts w:ascii="Arial" w:eastAsia="Arial" w:hAnsi="Arial"/>
          <w:color w:val="000000"/>
          <w:sz w:val="13"/>
        </w:rPr>
        <w:t xml:space="preserve"> </w:t>
      </w:r>
      <w:r>
        <w:rPr>
          <w:rFonts w:ascii="Arial" w:eastAsia="Arial" w:hAnsi="Arial"/>
          <w:color w:val="000000"/>
          <w:sz w:val="20"/>
        </w:rPr>
        <w:t>April immediately following the Financial Year for which the works relates and would normally be no later than 2 months after the latest date involving the Commercial Operational Service or Joint Work costs</w:t>
      </w:r>
    </w:p>
    <w:p w14:paraId="4E0BCDCE" w14:textId="77777777" w:rsidR="003966CA" w:rsidRDefault="00390CFE">
      <w:pPr>
        <w:tabs>
          <w:tab w:val="decimal" w:pos="144"/>
          <w:tab w:val="left" w:pos="648"/>
        </w:tabs>
        <w:spacing w:before="472" w:line="276" w:lineRule="exact"/>
        <w:textAlignment w:val="baseline"/>
        <w:rPr>
          <w:rFonts w:ascii="Arial" w:eastAsia="Arial" w:hAnsi="Arial"/>
          <w:b/>
          <w:i/>
          <w:color w:val="000000"/>
          <w:sz w:val="24"/>
        </w:rPr>
      </w:pPr>
      <w:r>
        <w:rPr>
          <w:rFonts w:ascii="Arial" w:eastAsia="Arial" w:hAnsi="Arial"/>
          <w:b/>
          <w:i/>
          <w:color w:val="000000"/>
          <w:sz w:val="24"/>
        </w:rPr>
        <w:tab/>
        <w:t>3.4</w:t>
      </w:r>
      <w:r>
        <w:rPr>
          <w:rFonts w:ascii="Arial" w:eastAsia="Arial" w:hAnsi="Arial"/>
          <w:b/>
          <w:i/>
          <w:color w:val="000000"/>
          <w:sz w:val="24"/>
        </w:rPr>
        <w:tab/>
        <w:t xml:space="preserve">Planning Years (Year 1 </w:t>
      </w:r>
      <w:r>
        <w:rPr>
          <w:rFonts w:ascii="Arial" w:eastAsia="Arial" w:hAnsi="Arial"/>
          <w:color w:val="000000"/>
          <w:sz w:val="19"/>
        </w:rPr>
        <w:t xml:space="preserve">– </w:t>
      </w:r>
      <w:r>
        <w:rPr>
          <w:rFonts w:ascii="Arial" w:eastAsia="Arial" w:hAnsi="Arial"/>
          <w:b/>
          <w:i/>
          <w:color w:val="000000"/>
          <w:sz w:val="24"/>
        </w:rPr>
        <w:t xml:space="preserve">6) </w:t>
      </w:r>
      <w:r>
        <w:rPr>
          <w:rFonts w:ascii="Arial" w:eastAsia="Arial" w:hAnsi="Arial"/>
          <w:color w:val="000000"/>
          <w:sz w:val="19"/>
        </w:rPr>
        <w:t xml:space="preserve">– </w:t>
      </w:r>
      <w:r>
        <w:rPr>
          <w:rFonts w:ascii="Arial" w:eastAsia="Arial" w:hAnsi="Arial"/>
          <w:b/>
          <w:i/>
          <w:color w:val="000000"/>
          <w:sz w:val="24"/>
        </w:rPr>
        <w:t>TO service provision Long Term process</w:t>
      </w:r>
    </w:p>
    <w:p w14:paraId="35E33BDE" w14:textId="45E50645" w:rsidR="003966CA" w:rsidRDefault="00390CFE">
      <w:pPr>
        <w:spacing w:before="106" w:line="232" w:lineRule="exact"/>
        <w:ind w:left="648" w:hanging="648"/>
        <w:textAlignment w:val="baseline"/>
        <w:rPr>
          <w:rFonts w:ascii="Arial" w:eastAsia="Arial" w:hAnsi="Arial"/>
          <w:color w:val="000000"/>
          <w:sz w:val="20"/>
        </w:rPr>
      </w:pPr>
      <w:r>
        <w:rPr>
          <w:rFonts w:ascii="Arial" w:eastAsia="Arial" w:hAnsi="Arial"/>
          <w:color w:val="000000"/>
          <w:sz w:val="20"/>
        </w:rPr>
        <w:t xml:space="preserve">3.4.1 The Electricity System Operator or Transmission Owner in the Long Term planning phase may request a project design change, a project outage delivery change e.g. off line build rather than in line build or any other change to a program of work being carried out on a </w:t>
      </w:r>
      <w:r>
        <w:rPr>
          <w:rFonts w:ascii="Arial" w:eastAsia="Arial" w:hAnsi="Arial"/>
          <w:color w:val="000000"/>
          <w:sz w:val="21"/>
        </w:rPr>
        <w:t>TO’s network that if designed and</w:t>
      </w:r>
      <w:r>
        <w:rPr>
          <w:rFonts w:ascii="Arial" w:eastAsia="Arial" w:hAnsi="Arial"/>
          <w:color w:val="000000"/>
          <w:sz w:val="20"/>
        </w:rPr>
        <w:t>\or delivered differently from what was agreed at start of the RIIO-T1 period could produce significant system operating cost savings. Examples of these types of changes are listed below.</w:t>
      </w:r>
    </w:p>
    <w:p w14:paraId="697C79EE" w14:textId="77777777" w:rsidR="003966CA" w:rsidRDefault="00390CFE">
      <w:pPr>
        <w:numPr>
          <w:ilvl w:val="0"/>
          <w:numId w:val="1"/>
        </w:numPr>
        <w:tabs>
          <w:tab w:val="clear" w:pos="432"/>
          <w:tab w:val="left" w:pos="1872"/>
        </w:tabs>
        <w:spacing w:before="99" w:line="269" w:lineRule="exact"/>
        <w:ind w:left="1872" w:hanging="432"/>
        <w:textAlignment w:val="baseline"/>
        <w:rPr>
          <w:rFonts w:ascii="Arial" w:eastAsia="Arial" w:hAnsi="Arial"/>
          <w:color w:val="000000"/>
          <w:sz w:val="20"/>
        </w:rPr>
      </w:pPr>
      <w:r>
        <w:rPr>
          <w:rFonts w:ascii="Arial" w:eastAsia="Arial" w:hAnsi="Arial"/>
          <w:color w:val="000000"/>
          <w:sz w:val="20"/>
        </w:rPr>
        <w:t xml:space="preserve">Design changes to future proof the network that cannot be funded under the </w:t>
      </w:r>
      <w:r>
        <w:rPr>
          <w:rFonts w:ascii="Arial" w:eastAsia="Arial" w:hAnsi="Arial"/>
          <w:color w:val="000000"/>
          <w:sz w:val="21"/>
        </w:rPr>
        <w:t xml:space="preserve">TO’s </w:t>
      </w:r>
      <w:r>
        <w:rPr>
          <w:rFonts w:ascii="Arial" w:eastAsia="Arial" w:hAnsi="Arial"/>
          <w:color w:val="000000"/>
          <w:sz w:val="20"/>
        </w:rPr>
        <w:t>regulatory allowance</w:t>
      </w:r>
    </w:p>
    <w:p w14:paraId="675E87D5" w14:textId="77777777" w:rsidR="003966CA" w:rsidRDefault="00390CFE">
      <w:pPr>
        <w:numPr>
          <w:ilvl w:val="0"/>
          <w:numId w:val="1"/>
        </w:numPr>
        <w:tabs>
          <w:tab w:val="clear" w:pos="432"/>
          <w:tab w:val="left" w:pos="1872"/>
        </w:tabs>
        <w:spacing w:before="41" w:line="232" w:lineRule="exact"/>
        <w:ind w:left="1872" w:hanging="432"/>
        <w:textAlignment w:val="baseline"/>
        <w:rPr>
          <w:rFonts w:ascii="Arial" w:eastAsia="Arial" w:hAnsi="Arial"/>
          <w:color w:val="000000"/>
          <w:sz w:val="20"/>
        </w:rPr>
      </w:pPr>
      <w:r>
        <w:rPr>
          <w:rFonts w:ascii="Arial" w:eastAsia="Arial" w:hAnsi="Arial"/>
          <w:color w:val="000000"/>
          <w:sz w:val="20"/>
        </w:rPr>
        <w:t xml:space="preserve">Design changes </w:t>
      </w:r>
      <w:r>
        <w:rPr>
          <w:rFonts w:ascii="Arial" w:eastAsia="Arial" w:hAnsi="Arial"/>
          <w:color w:val="000000"/>
          <w:sz w:val="21"/>
        </w:rPr>
        <w:t xml:space="preserve">– </w:t>
      </w:r>
      <w:r>
        <w:rPr>
          <w:rFonts w:ascii="Arial" w:eastAsia="Arial" w:hAnsi="Arial"/>
          <w:color w:val="000000"/>
          <w:sz w:val="20"/>
        </w:rPr>
        <w:t>Offline build of key network nodes rather than inline build.</w:t>
      </w:r>
    </w:p>
    <w:p w14:paraId="308DF78E" w14:textId="52DC48E3" w:rsidR="003966CA" w:rsidRDefault="00390CFE">
      <w:pPr>
        <w:numPr>
          <w:ilvl w:val="0"/>
          <w:numId w:val="1"/>
        </w:numPr>
        <w:tabs>
          <w:tab w:val="clear" w:pos="432"/>
          <w:tab w:val="left" w:pos="1872"/>
        </w:tabs>
        <w:spacing w:before="12" w:line="264" w:lineRule="exact"/>
        <w:ind w:left="1872" w:hanging="432"/>
        <w:textAlignment w:val="baseline"/>
        <w:rPr>
          <w:rFonts w:ascii="Arial" w:eastAsia="Arial" w:hAnsi="Arial"/>
          <w:color w:val="000000"/>
          <w:sz w:val="20"/>
        </w:rPr>
      </w:pPr>
      <w:r>
        <w:rPr>
          <w:rFonts w:ascii="Arial" w:eastAsia="Arial" w:hAnsi="Arial"/>
          <w:color w:val="000000"/>
          <w:sz w:val="20"/>
        </w:rPr>
        <w:t xml:space="preserve">Accelerated working by the TO </w:t>
      </w:r>
      <w:r>
        <w:rPr>
          <w:rFonts w:ascii="Arial" w:eastAsia="Arial" w:hAnsi="Arial"/>
          <w:color w:val="000000"/>
          <w:sz w:val="21"/>
        </w:rPr>
        <w:t xml:space="preserve">– </w:t>
      </w:r>
      <w:r>
        <w:rPr>
          <w:rFonts w:ascii="Arial" w:eastAsia="Arial" w:hAnsi="Arial"/>
          <w:color w:val="000000"/>
          <w:sz w:val="20"/>
        </w:rPr>
        <w:t>Compressing a 4</w:t>
      </w:r>
      <w:r w:rsidR="00E7755C">
        <w:rPr>
          <w:rFonts w:ascii="Arial" w:eastAsia="Arial" w:hAnsi="Arial"/>
          <w:color w:val="000000"/>
          <w:sz w:val="20"/>
        </w:rPr>
        <w:t>-</w:t>
      </w:r>
      <w:r>
        <w:rPr>
          <w:rFonts w:ascii="Arial" w:eastAsia="Arial" w:hAnsi="Arial"/>
          <w:color w:val="000000"/>
          <w:sz w:val="20"/>
        </w:rPr>
        <w:t>month outage into 3 months requires to be done in the long</w:t>
      </w:r>
      <w:r w:rsidR="00E7755C">
        <w:rPr>
          <w:rFonts w:ascii="Arial" w:eastAsia="Arial" w:hAnsi="Arial"/>
          <w:color w:val="000000"/>
          <w:sz w:val="20"/>
        </w:rPr>
        <w:t>-</w:t>
      </w:r>
      <w:r>
        <w:rPr>
          <w:rFonts w:ascii="Arial" w:eastAsia="Arial" w:hAnsi="Arial"/>
          <w:color w:val="000000"/>
          <w:sz w:val="20"/>
        </w:rPr>
        <w:t>term planning period.</w:t>
      </w:r>
    </w:p>
    <w:p w14:paraId="515EE21E" w14:textId="77777777" w:rsidR="003966CA" w:rsidRDefault="00390CFE">
      <w:pPr>
        <w:numPr>
          <w:ilvl w:val="0"/>
          <w:numId w:val="1"/>
        </w:numPr>
        <w:tabs>
          <w:tab w:val="clear" w:pos="432"/>
          <w:tab w:val="left" w:pos="1872"/>
        </w:tabs>
        <w:spacing w:before="70" w:line="232" w:lineRule="exact"/>
        <w:ind w:left="1872" w:hanging="432"/>
        <w:textAlignment w:val="baseline"/>
        <w:rPr>
          <w:rFonts w:ascii="Arial" w:eastAsia="Arial" w:hAnsi="Arial"/>
          <w:color w:val="000000"/>
          <w:spacing w:val="-1"/>
          <w:sz w:val="20"/>
        </w:rPr>
      </w:pPr>
      <w:r>
        <w:rPr>
          <w:rFonts w:ascii="Arial" w:eastAsia="Arial" w:hAnsi="Arial"/>
          <w:color w:val="000000"/>
          <w:spacing w:val="-1"/>
          <w:sz w:val="20"/>
        </w:rPr>
        <w:t>Building contingency circuits</w:t>
      </w:r>
    </w:p>
    <w:p w14:paraId="40158971" w14:textId="20D9F3AE" w:rsidR="003966CA" w:rsidRDefault="00390CFE">
      <w:pPr>
        <w:spacing w:before="370" w:line="232" w:lineRule="exact"/>
        <w:ind w:left="648" w:right="144" w:hanging="648"/>
        <w:textAlignment w:val="baseline"/>
        <w:rPr>
          <w:rFonts w:ascii="Arial" w:eastAsia="Arial" w:hAnsi="Arial"/>
          <w:color w:val="000000"/>
          <w:sz w:val="20"/>
        </w:rPr>
      </w:pPr>
      <w:r>
        <w:rPr>
          <w:rFonts w:ascii="Arial" w:eastAsia="Arial" w:hAnsi="Arial"/>
          <w:color w:val="000000"/>
          <w:sz w:val="20"/>
        </w:rPr>
        <w:t xml:space="preserve">3.4.2 Due to the complexity in delivering some of the examples shown in section 3.4.1 the costs submitted by the TO could be substantial therefore a Joint Works project will be triggered were costs are in excess of the COS term as defined in </w:t>
      </w:r>
      <w:r w:rsidR="00E20F82">
        <w:rPr>
          <w:rFonts w:ascii="Arial" w:eastAsia="Arial" w:hAnsi="Arial"/>
          <w:color w:val="000000"/>
          <w:sz w:val="20"/>
        </w:rPr>
        <w:t>The Company</w:t>
      </w:r>
      <w:r>
        <w:rPr>
          <w:rFonts w:ascii="Arial" w:eastAsia="Arial" w:hAnsi="Arial"/>
          <w:color w:val="000000"/>
          <w:sz w:val="20"/>
        </w:rPr>
        <w:t xml:space="preserve"> standard licence condition 4J. A Joint Works project will follow the process defined in NGET standard licence condition 4J which will require regulatory approval. If the costs are less than the COS value </w:t>
      </w:r>
      <w:r w:rsidR="00997597">
        <w:rPr>
          <w:rFonts w:ascii="Arial" w:eastAsia="Arial" w:hAnsi="Arial"/>
          <w:color w:val="000000"/>
          <w:sz w:val="20"/>
        </w:rPr>
        <w:t>The Company</w:t>
      </w:r>
      <w:r>
        <w:rPr>
          <w:rFonts w:ascii="Arial" w:eastAsia="Arial" w:hAnsi="Arial"/>
          <w:color w:val="000000"/>
          <w:sz w:val="20"/>
        </w:rPr>
        <w:t xml:space="preserve"> can sanction the spend.</w:t>
      </w:r>
    </w:p>
    <w:p w14:paraId="15468726" w14:textId="5386EF3B" w:rsidR="003966CA" w:rsidRDefault="00390CFE" w:rsidP="024B3C7F">
      <w:pPr>
        <w:spacing w:before="110" w:line="232" w:lineRule="exact"/>
        <w:ind w:left="648" w:right="72" w:hanging="648"/>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3.4.3 A request by either party to investigate the possibility of a project \ outage change as described in section 3.4.1 can be made verbally or in writing with it formally being initiated via a TO Service Provision Proposal form as shown in the </w:t>
      </w:r>
      <w:r w:rsidR="00671A50" w:rsidRPr="024B3C7F">
        <w:rPr>
          <w:rFonts w:ascii="Arial" w:eastAsia="Arial" w:hAnsi="Arial"/>
          <w:color w:val="000000" w:themeColor="text1"/>
          <w:sz w:val="20"/>
          <w:szCs w:val="20"/>
        </w:rPr>
        <w:t>p</w:t>
      </w:r>
      <w:r w:rsidRPr="024B3C7F">
        <w:rPr>
          <w:rFonts w:ascii="Arial" w:eastAsia="Arial" w:hAnsi="Arial"/>
          <w:color w:val="000000" w:themeColor="text1"/>
          <w:sz w:val="20"/>
          <w:szCs w:val="20"/>
        </w:rPr>
        <w:t>ro-fo</w:t>
      </w:r>
      <w:r w:rsidR="00671A50" w:rsidRPr="024B3C7F">
        <w:rPr>
          <w:rFonts w:ascii="Arial" w:eastAsia="Arial" w:hAnsi="Arial"/>
          <w:color w:val="000000" w:themeColor="text1"/>
          <w:sz w:val="20"/>
          <w:szCs w:val="20"/>
        </w:rPr>
        <w:t>r</w:t>
      </w:r>
      <w:r w:rsidRPr="024B3C7F">
        <w:rPr>
          <w:rFonts w:ascii="Arial" w:eastAsia="Arial" w:hAnsi="Arial"/>
          <w:color w:val="000000" w:themeColor="text1"/>
          <w:sz w:val="20"/>
          <w:szCs w:val="20"/>
        </w:rPr>
        <w:t>ma in Appendix B</w:t>
      </w:r>
    </w:p>
    <w:p w14:paraId="4DBB8124" w14:textId="3D66A53C" w:rsidR="003966CA" w:rsidRDefault="00390CFE">
      <w:pPr>
        <w:spacing w:before="107" w:line="232" w:lineRule="exact"/>
        <w:ind w:left="648" w:hanging="648"/>
        <w:textAlignment w:val="baseline"/>
        <w:rPr>
          <w:rFonts w:ascii="Arial" w:eastAsia="Arial" w:hAnsi="Arial"/>
          <w:color w:val="000000"/>
          <w:spacing w:val="-1"/>
          <w:sz w:val="20"/>
        </w:rPr>
      </w:pPr>
      <w:r>
        <w:rPr>
          <w:rFonts w:ascii="Arial" w:eastAsia="Arial" w:hAnsi="Arial"/>
          <w:color w:val="000000"/>
          <w:spacing w:val="-1"/>
          <w:sz w:val="20"/>
        </w:rPr>
        <w:t xml:space="preserve">3.4.4 If any outage change, project delivery change or design change is identified by either </w:t>
      </w:r>
      <w:r w:rsidR="00997597">
        <w:rPr>
          <w:rFonts w:ascii="Arial" w:eastAsia="Arial" w:hAnsi="Arial"/>
          <w:color w:val="000000"/>
          <w:spacing w:val="-1"/>
          <w:sz w:val="20"/>
        </w:rPr>
        <w:t>The Company</w:t>
      </w:r>
      <w:r>
        <w:rPr>
          <w:rFonts w:ascii="Arial" w:eastAsia="Arial" w:hAnsi="Arial"/>
          <w:color w:val="000000"/>
          <w:spacing w:val="-1"/>
          <w:sz w:val="20"/>
        </w:rPr>
        <w:t xml:space="preserve"> or TO in the Long Term Planning time frames the party raising the change shall contact the other party to discuss the potential change and, where appropriate, any options associated with the change. If following discussion between both parties, and if the TO incurs any extra costs for implementing the change a </w:t>
      </w:r>
      <w:r>
        <w:rPr>
          <w:rFonts w:ascii="Arial" w:eastAsia="Arial" w:hAnsi="Arial"/>
          <w:b/>
          <w:color w:val="000000"/>
          <w:spacing w:val="-1"/>
          <w:sz w:val="20"/>
        </w:rPr>
        <w:t xml:space="preserve">TO Commercial Operational Service Estimate </w:t>
      </w:r>
      <w:r>
        <w:rPr>
          <w:rFonts w:ascii="Arial" w:eastAsia="Arial" w:hAnsi="Arial"/>
          <w:color w:val="000000"/>
          <w:spacing w:val="-1"/>
          <w:sz w:val="20"/>
        </w:rPr>
        <w:t>shall be</w:t>
      </w:r>
    </w:p>
    <w:p w14:paraId="2D560EBB" w14:textId="77777777" w:rsidR="003966CA" w:rsidRDefault="003966CA">
      <w:pPr>
        <w:sectPr w:rsidR="003966CA">
          <w:pgSz w:w="11909" w:h="16838"/>
          <w:pgMar w:top="700" w:right="1427" w:bottom="1182" w:left="1442" w:header="720" w:footer="720" w:gutter="0"/>
          <w:cols w:space="720"/>
        </w:sectPr>
      </w:pPr>
    </w:p>
    <w:p w14:paraId="1BF92AA2" w14:textId="593AD3C5" w:rsidR="003966CA" w:rsidRDefault="00390CFE">
      <w:pPr>
        <w:spacing w:before="457" w:line="230" w:lineRule="exact"/>
        <w:ind w:left="792"/>
        <w:textAlignment w:val="baseline"/>
        <w:rPr>
          <w:rFonts w:ascii="Arial" w:eastAsia="Arial" w:hAnsi="Arial"/>
          <w:color w:val="000000"/>
          <w:sz w:val="20"/>
        </w:rPr>
      </w:pPr>
      <w:r>
        <w:rPr>
          <w:rFonts w:ascii="Arial" w:eastAsia="Arial" w:hAnsi="Arial"/>
          <w:color w:val="000000"/>
          <w:sz w:val="20"/>
        </w:rPr>
        <w:lastRenderedPageBreak/>
        <w:t xml:space="preserve">produced by the TO for submission to </w:t>
      </w:r>
      <w:r w:rsidR="00997597">
        <w:rPr>
          <w:rFonts w:ascii="Arial" w:eastAsia="Arial" w:hAnsi="Arial"/>
          <w:color w:val="000000"/>
          <w:sz w:val="20"/>
        </w:rPr>
        <w:t>The Company</w:t>
      </w:r>
      <w:r>
        <w:rPr>
          <w:rFonts w:ascii="Arial" w:eastAsia="Arial" w:hAnsi="Arial"/>
          <w:color w:val="000000"/>
          <w:sz w:val="20"/>
        </w:rPr>
        <w:t xml:space="preserve"> using the pro forma in Appendix B. If the estimated costs are less than the COS value and </w:t>
      </w:r>
      <w:r w:rsidR="00997597">
        <w:rPr>
          <w:rFonts w:ascii="Arial" w:eastAsia="Arial" w:hAnsi="Arial"/>
          <w:color w:val="000000"/>
          <w:sz w:val="20"/>
        </w:rPr>
        <w:t>The Company</w:t>
      </w:r>
      <w:r>
        <w:rPr>
          <w:rFonts w:ascii="Arial" w:eastAsia="Arial" w:hAnsi="Arial"/>
          <w:color w:val="000000"/>
          <w:sz w:val="20"/>
        </w:rPr>
        <w:t xml:space="preserve"> accepts the proposals </w:t>
      </w:r>
      <w:r w:rsidR="00997597">
        <w:rPr>
          <w:rFonts w:ascii="Arial" w:eastAsia="Arial" w:hAnsi="Arial"/>
          <w:color w:val="000000"/>
          <w:sz w:val="20"/>
        </w:rPr>
        <w:t>The Company</w:t>
      </w:r>
      <w:r>
        <w:rPr>
          <w:rFonts w:ascii="Arial" w:eastAsia="Arial" w:hAnsi="Arial"/>
          <w:color w:val="000000"/>
          <w:sz w:val="20"/>
        </w:rPr>
        <w:t xml:space="preserve"> will request the TO proceeds with the change request.</w:t>
      </w:r>
    </w:p>
    <w:p w14:paraId="40E53B81" w14:textId="2835CDAF" w:rsidR="003966CA" w:rsidRDefault="00390CFE" w:rsidP="024B3C7F">
      <w:pPr>
        <w:spacing w:before="117" w:line="230" w:lineRule="exact"/>
        <w:ind w:left="792" w:right="216" w:hanging="648"/>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3.4.5 If the estimated costs are greater than the COS value </w:t>
      </w:r>
      <w:r w:rsidR="00997597"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shall inform OFGEM of the proposal and seek to gain their approval of the project change and a funding increase to the STCP 11.4 budget should it be required. If OFGEM agrees to the proposal </w:t>
      </w:r>
      <w:r w:rsidR="00997597"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will inform the TO and the TO will then proceed with the change request. Rejection of the proposal will be communicated back to the TO by </w:t>
      </w:r>
      <w:r w:rsidR="00997597"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along with an explanation from OFGEM</w:t>
      </w:r>
      <w:r w:rsidR="00A47BCF">
        <w:rPr>
          <w:rFonts w:ascii="Arial" w:eastAsia="Arial" w:hAnsi="Arial"/>
          <w:color w:val="000000" w:themeColor="text1"/>
          <w:sz w:val="20"/>
          <w:szCs w:val="20"/>
        </w:rPr>
        <w:t>.</w:t>
      </w:r>
    </w:p>
    <w:p w14:paraId="3528959C" w14:textId="60E172C0" w:rsidR="003966CA" w:rsidRDefault="00390CFE">
      <w:pPr>
        <w:tabs>
          <w:tab w:val="right" w:pos="360"/>
          <w:tab w:val="left" w:pos="792"/>
        </w:tabs>
        <w:spacing w:before="823" w:line="276" w:lineRule="exact"/>
        <w:textAlignment w:val="baseline"/>
        <w:rPr>
          <w:rFonts w:ascii="Arial" w:eastAsia="Arial" w:hAnsi="Arial"/>
          <w:b/>
          <w:i/>
          <w:color w:val="000000"/>
          <w:sz w:val="24"/>
        </w:rPr>
      </w:pPr>
      <w:r>
        <w:rPr>
          <w:rFonts w:ascii="Arial" w:eastAsia="Arial" w:hAnsi="Arial"/>
          <w:b/>
          <w:i/>
          <w:color w:val="000000"/>
          <w:sz w:val="24"/>
        </w:rPr>
        <w:tab/>
        <w:t>3.5</w:t>
      </w:r>
      <w:r>
        <w:rPr>
          <w:rFonts w:ascii="Arial" w:eastAsia="Arial" w:hAnsi="Arial"/>
          <w:b/>
          <w:i/>
          <w:color w:val="000000"/>
          <w:sz w:val="24"/>
        </w:rPr>
        <w:tab/>
      </w:r>
      <w:r w:rsidR="00997597">
        <w:rPr>
          <w:rFonts w:ascii="Arial" w:eastAsia="Arial" w:hAnsi="Arial"/>
          <w:b/>
          <w:i/>
          <w:color w:val="000000"/>
          <w:sz w:val="24"/>
        </w:rPr>
        <w:t>The Company</w:t>
      </w:r>
      <w:r>
        <w:rPr>
          <w:rFonts w:ascii="Arial" w:eastAsia="Arial" w:hAnsi="Arial"/>
          <w:b/>
          <w:i/>
          <w:color w:val="000000"/>
          <w:sz w:val="24"/>
        </w:rPr>
        <w:t xml:space="preserve"> &amp; TO Payment Process </w:t>
      </w:r>
      <w:r>
        <w:rPr>
          <w:rFonts w:ascii="Arial" w:eastAsia="Arial" w:hAnsi="Arial"/>
          <w:color w:val="000000"/>
          <w:sz w:val="19"/>
        </w:rPr>
        <w:t xml:space="preserve">– </w:t>
      </w:r>
      <w:r>
        <w:rPr>
          <w:rFonts w:ascii="Arial" w:eastAsia="Arial" w:hAnsi="Arial"/>
          <w:b/>
          <w:i/>
          <w:color w:val="000000"/>
          <w:sz w:val="24"/>
        </w:rPr>
        <w:t>Long Term Changes</w:t>
      </w:r>
    </w:p>
    <w:p w14:paraId="71006207" w14:textId="0C8A1434" w:rsidR="003966CA" w:rsidRDefault="00390CFE" w:rsidP="024B3C7F">
      <w:pPr>
        <w:spacing w:before="111" w:line="235" w:lineRule="exact"/>
        <w:ind w:left="792" w:right="504" w:hanging="648"/>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3.5.1 On completion of the works specified in the </w:t>
      </w:r>
      <w:r w:rsidRPr="024B3C7F">
        <w:rPr>
          <w:rFonts w:ascii="Arial" w:eastAsia="Arial" w:hAnsi="Arial"/>
          <w:b/>
          <w:bCs/>
          <w:color w:val="000000" w:themeColor="text1"/>
          <w:sz w:val="20"/>
          <w:szCs w:val="20"/>
        </w:rPr>
        <w:t xml:space="preserve">TO Service Provision Cost Estimate </w:t>
      </w:r>
      <w:r w:rsidRPr="024B3C7F">
        <w:rPr>
          <w:rFonts w:ascii="Arial" w:eastAsia="Arial" w:hAnsi="Arial"/>
          <w:color w:val="000000" w:themeColor="text1"/>
          <w:sz w:val="20"/>
          <w:szCs w:val="20"/>
        </w:rPr>
        <w:t>and in which the TO’s costs will have been identified the TO will submit an invoice</w:t>
      </w:r>
      <w:r w:rsidR="00A47BCF">
        <w:rPr>
          <w:rFonts w:ascii="Arial" w:eastAsia="Arial" w:hAnsi="Arial"/>
          <w:color w:val="000000" w:themeColor="text1"/>
          <w:sz w:val="20"/>
          <w:szCs w:val="20"/>
        </w:rPr>
        <w:t>.</w:t>
      </w:r>
    </w:p>
    <w:p w14:paraId="36BD9703" w14:textId="0DAEF8C3" w:rsidR="003966CA" w:rsidRDefault="00390CFE" w:rsidP="024B3C7F">
      <w:pPr>
        <w:spacing w:before="118" w:line="230" w:lineRule="exact"/>
        <w:ind w:left="792" w:hanging="648"/>
        <w:jc w:val="both"/>
        <w:textAlignment w:val="baseline"/>
        <w:rPr>
          <w:rFonts w:ascii="Arial" w:eastAsia="Arial" w:hAnsi="Arial"/>
          <w:color w:val="000000"/>
          <w:spacing w:val="1"/>
          <w:sz w:val="20"/>
          <w:szCs w:val="20"/>
        </w:rPr>
      </w:pPr>
      <w:r w:rsidRPr="024B3C7F">
        <w:rPr>
          <w:rFonts w:ascii="Arial" w:eastAsia="Arial" w:hAnsi="Arial"/>
          <w:color w:val="000000"/>
          <w:spacing w:val="1"/>
          <w:sz w:val="20"/>
          <w:szCs w:val="20"/>
        </w:rPr>
        <w:t xml:space="preserve">3.5.2 Commercial Operational Service or Joint Work costs shall be cost reflective and the estimated costs will have been agreed between both parties prior to the outage change taking place. The estimated costs will have been submitted by a TO </w:t>
      </w:r>
      <w:proofErr w:type="spellStart"/>
      <w:r w:rsidRPr="024B3C7F">
        <w:rPr>
          <w:rFonts w:ascii="Arial" w:eastAsia="Arial" w:hAnsi="Arial"/>
          <w:color w:val="000000"/>
          <w:spacing w:val="1"/>
          <w:sz w:val="20"/>
          <w:szCs w:val="20"/>
        </w:rPr>
        <w:t>to</w:t>
      </w:r>
      <w:proofErr w:type="spellEnd"/>
      <w:r w:rsidRPr="024B3C7F">
        <w:rPr>
          <w:rFonts w:ascii="Arial" w:eastAsia="Arial" w:hAnsi="Arial"/>
          <w:color w:val="000000"/>
          <w:spacing w:val="1"/>
          <w:sz w:val="20"/>
          <w:szCs w:val="20"/>
        </w:rPr>
        <w:t xml:space="preserve"> </w:t>
      </w:r>
      <w:r w:rsidR="00997597" w:rsidRPr="024B3C7F">
        <w:rPr>
          <w:rFonts w:ascii="Arial" w:eastAsia="Arial" w:hAnsi="Arial"/>
          <w:color w:val="000000"/>
          <w:spacing w:val="1"/>
          <w:sz w:val="20"/>
          <w:szCs w:val="20"/>
        </w:rPr>
        <w:t>The Company</w:t>
      </w:r>
      <w:r w:rsidRPr="024B3C7F">
        <w:rPr>
          <w:rFonts w:ascii="Arial" w:eastAsia="Arial" w:hAnsi="Arial"/>
          <w:color w:val="000000"/>
          <w:spacing w:val="1"/>
          <w:sz w:val="20"/>
          <w:szCs w:val="20"/>
        </w:rPr>
        <w:t xml:space="preserve"> via a </w:t>
      </w:r>
      <w:r w:rsidRPr="024B3C7F">
        <w:rPr>
          <w:rFonts w:ascii="Arial" w:eastAsia="Arial" w:hAnsi="Arial"/>
          <w:b/>
          <w:bCs/>
          <w:color w:val="000000"/>
          <w:spacing w:val="1"/>
          <w:sz w:val="20"/>
          <w:szCs w:val="20"/>
        </w:rPr>
        <w:t xml:space="preserve">TO Service Provision Cost Estimate </w:t>
      </w:r>
      <w:r w:rsidRPr="024B3C7F">
        <w:rPr>
          <w:rFonts w:ascii="Arial" w:eastAsia="Arial" w:hAnsi="Arial"/>
          <w:color w:val="000000"/>
          <w:spacing w:val="1"/>
          <w:sz w:val="20"/>
          <w:szCs w:val="20"/>
        </w:rPr>
        <w:t xml:space="preserve">in the form of the pro-forma in appendix B. At the time of submission of the </w:t>
      </w:r>
      <w:r w:rsidRPr="024B3C7F">
        <w:rPr>
          <w:rFonts w:ascii="Arial" w:eastAsia="Arial" w:hAnsi="Arial"/>
          <w:b/>
          <w:bCs/>
          <w:color w:val="000000"/>
          <w:spacing w:val="1"/>
          <w:sz w:val="20"/>
          <w:szCs w:val="20"/>
        </w:rPr>
        <w:t xml:space="preserve">TO Service Provision Cost Estimate </w:t>
      </w:r>
      <w:r w:rsidRPr="024B3C7F">
        <w:rPr>
          <w:rFonts w:ascii="Arial" w:eastAsia="Arial" w:hAnsi="Arial"/>
          <w:color w:val="000000"/>
          <w:spacing w:val="1"/>
          <w:sz w:val="20"/>
          <w:szCs w:val="20"/>
        </w:rPr>
        <w:t xml:space="preserve">the TO and </w:t>
      </w:r>
      <w:r w:rsidR="00997597" w:rsidRPr="024B3C7F">
        <w:rPr>
          <w:rFonts w:ascii="Arial" w:eastAsia="Arial" w:hAnsi="Arial"/>
          <w:color w:val="000000"/>
          <w:spacing w:val="1"/>
          <w:sz w:val="20"/>
          <w:szCs w:val="20"/>
        </w:rPr>
        <w:t>The Company</w:t>
      </w:r>
      <w:r w:rsidRPr="024B3C7F">
        <w:rPr>
          <w:rFonts w:ascii="Arial" w:eastAsia="Arial" w:hAnsi="Arial"/>
          <w:color w:val="000000"/>
          <w:spacing w:val="1"/>
          <w:sz w:val="20"/>
          <w:szCs w:val="20"/>
        </w:rPr>
        <w:t xml:space="preserve"> will agree a date by which the TO shall submit the invoice</w:t>
      </w:r>
      <w:r w:rsidR="00A47BCF">
        <w:rPr>
          <w:rFonts w:ascii="Arial" w:eastAsia="Arial" w:hAnsi="Arial"/>
          <w:color w:val="000000"/>
          <w:spacing w:val="1"/>
          <w:sz w:val="20"/>
          <w:szCs w:val="20"/>
        </w:rPr>
        <w:t>.</w:t>
      </w:r>
    </w:p>
    <w:p w14:paraId="22571A4B" w14:textId="77777777" w:rsidR="003966CA" w:rsidRDefault="00390CFE">
      <w:pPr>
        <w:spacing w:before="121" w:line="230" w:lineRule="exact"/>
        <w:ind w:left="792" w:hanging="648"/>
        <w:jc w:val="both"/>
        <w:textAlignment w:val="baseline"/>
        <w:rPr>
          <w:rFonts w:ascii="Arial" w:eastAsia="Arial" w:hAnsi="Arial"/>
          <w:color w:val="000000"/>
          <w:sz w:val="20"/>
        </w:rPr>
      </w:pPr>
      <w:r>
        <w:rPr>
          <w:rFonts w:ascii="Arial" w:eastAsia="Arial" w:hAnsi="Arial"/>
          <w:color w:val="000000"/>
          <w:sz w:val="20"/>
        </w:rPr>
        <w:t>3.5.3 In accordance with STCP 13.1 Invoicing and Payment and Other Charges in Schedule 10 of the STC:</w:t>
      </w:r>
    </w:p>
    <w:p w14:paraId="02987EAD" w14:textId="16BC5C90" w:rsidR="003966CA" w:rsidRDefault="00997597">
      <w:pPr>
        <w:numPr>
          <w:ilvl w:val="0"/>
          <w:numId w:val="2"/>
        </w:numPr>
        <w:tabs>
          <w:tab w:val="clear" w:pos="360"/>
          <w:tab w:val="left" w:pos="1944"/>
        </w:tabs>
        <w:spacing w:before="135" w:line="230" w:lineRule="exact"/>
        <w:ind w:left="1944" w:hanging="360"/>
        <w:textAlignment w:val="baseline"/>
        <w:rPr>
          <w:rFonts w:ascii="Arial" w:eastAsia="Arial" w:hAnsi="Arial"/>
          <w:color w:val="000000"/>
          <w:sz w:val="20"/>
        </w:rPr>
      </w:pPr>
      <w:r>
        <w:rPr>
          <w:rFonts w:ascii="Arial" w:eastAsia="Arial" w:hAnsi="Arial"/>
          <w:color w:val="000000"/>
          <w:sz w:val="20"/>
        </w:rPr>
        <w:t>The Company</w:t>
      </w:r>
      <w:r w:rsidR="00390CFE">
        <w:rPr>
          <w:rFonts w:ascii="Arial" w:eastAsia="Arial" w:hAnsi="Arial"/>
          <w:color w:val="000000"/>
          <w:sz w:val="20"/>
        </w:rPr>
        <w:t xml:space="preserve"> shall provide a purchase order number to the TO when approving the Commercial Operational Service or Joint Work costs request</w:t>
      </w:r>
    </w:p>
    <w:p w14:paraId="2F4054A4" w14:textId="4A757911" w:rsidR="003966CA" w:rsidRDefault="00390CFE" w:rsidP="024B3C7F">
      <w:pPr>
        <w:numPr>
          <w:ilvl w:val="0"/>
          <w:numId w:val="2"/>
        </w:numPr>
        <w:tabs>
          <w:tab w:val="clear" w:pos="360"/>
          <w:tab w:val="left" w:pos="1944"/>
        </w:tabs>
        <w:spacing w:before="130" w:line="230" w:lineRule="exact"/>
        <w:ind w:left="1944" w:hanging="360"/>
        <w:textAlignment w:val="baseline"/>
        <w:rPr>
          <w:rFonts w:ascii="Arial" w:eastAsia="Arial" w:hAnsi="Arial"/>
          <w:color w:val="000000"/>
          <w:sz w:val="20"/>
          <w:szCs w:val="20"/>
        </w:rPr>
      </w:pPr>
      <w:r w:rsidRPr="024B3C7F">
        <w:rPr>
          <w:rFonts w:ascii="Arial" w:eastAsia="Arial" w:hAnsi="Arial"/>
          <w:color w:val="000000" w:themeColor="text1"/>
          <w:sz w:val="20"/>
          <w:szCs w:val="20"/>
        </w:rPr>
        <w:t xml:space="preserve">The TO shall issue an invoice to </w:t>
      </w:r>
      <w:r w:rsidR="00997597"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quoting the appropriate </w:t>
      </w:r>
      <w:r w:rsidR="00997597" w:rsidRPr="024B3C7F">
        <w:rPr>
          <w:rFonts w:ascii="Arial" w:eastAsia="Arial" w:hAnsi="Arial"/>
          <w:color w:val="000000" w:themeColor="text1"/>
          <w:sz w:val="20"/>
          <w:szCs w:val="20"/>
        </w:rPr>
        <w:t>The Company</w:t>
      </w:r>
      <w:r w:rsidRPr="024B3C7F">
        <w:rPr>
          <w:rFonts w:ascii="Arial" w:eastAsia="Arial" w:hAnsi="Arial"/>
          <w:color w:val="000000" w:themeColor="text1"/>
          <w:sz w:val="20"/>
          <w:szCs w:val="20"/>
        </w:rPr>
        <w:t xml:space="preserve"> purchase order number</w:t>
      </w:r>
    </w:p>
    <w:p w14:paraId="51FBEE59" w14:textId="77777777" w:rsidR="003966CA" w:rsidRDefault="00390CFE">
      <w:pPr>
        <w:numPr>
          <w:ilvl w:val="0"/>
          <w:numId w:val="2"/>
        </w:numPr>
        <w:tabs>
          <w:tab w:val="clear" w:pos="360"/>
          <w:tab w:val="left" w:pos="1944"/>
        </w:tabs>
        <w:spacing w:before="136" w:line="230" w:lineRule="exact"/>
        <w:ind w:left="1944" w:hanging="360"/>
        <w:textAlignment w:val="baseline"/>
        <w:rPr>
          <w:rFonts w:ascii="Arial" w:eastAsia="Arial" w:hAnsi="Arial"/>
          <w:color w:val="000000"/>
          <w:sz w:val="20"/>
        </w:rPr>
      </w:pPr>
      <w:r>
        <w:rPr>
          <w:rFonts w:ascii="Arial" w:eastAsia="Arial" w:hAnsi="Arial"/>
          <w:color w:val="000000"/>
          <w:sz w:val="20"/>
        </w:rPr>
        <w:t>The TO invoice will also quote the Unique Works Identifier Code used in the Commercial Operational Service or Joint Work costs Pro forma</w:t>
      </w:r>
    </w:p>
    <w:p w14:paraId="48F3A3D9" w14:textId="77777777" w:rsidR="003966CA" w:rsidRDefault="00390CFE">
      <w:pPr>
        <w:tabs>
          <w:tab w:val="right" w:pos="360"/>
          <w:tab w:val="left" w:pos="792"/>
        </w:tabs>
        <w:spacing w:before="467" w:line="278" w:lineRule="exact"/>
        <w:ind w:left="144"/>
        <w:textAlignment w:val="baseline"/>
        <w:rPr>
          <w:rFonts w:ascii="Arial" w:eastAsia="Arial" w:hAnsi="Arial"/>
          <w:b/>
          <w:color w:val="000000"/>
          <w:sz w:val="24"/>
        </w:rPr>
      </w:pPr>
      <w:r>
        <w:rPr>
          <w:rFonts w:ascii="Arial" w:eastAsia="Arial" w:hAnsi="Arial"/>
          <w:b/>
          <w:color w:val="000000"/>
          <w:sz w:val="24"/>
        </w:rPr>
        <w:tab/>
        <w:t>4</w:t>
      </w:r>
      <w:r>
        <w:rPr>
          <w:rFonts w:ascii="Arial" w:eastAsia="Arial" w:hAnsi="Arial"/>
          <w:b/>
          <w:color w:val="000000"/>
          <w:sz w:val="24"/>
        </w:rPr>
        <w:tab/>
        <w:t>Commercial Operational Service and Joint Works Cost Monitoring</w:t>
      </w:r>
    </w:p>
    <w:p w14:paraId="45E19BAA" w14:textId="77777777" w:rsidR="003966CA" w:rsidRDefault="00390CFE">
      <w:pPr>
        <w:spacing w:before="120" w:line="276" w:lineRule="exact"/>
        <w:ind w:left="144"/>
        <w:textAlignment w:val="baseline"/>
        <w:rPr>
          <w:rFonts w:ascii="Arial" w:eastAsia="Arial" w:hAnsi="Arial"/>
          <w:b/>
          <w:i/>
          <w:color w:val="000000"/>
          <w:spacing w:val="43"/>
          <w:sz w:val="24"/>
        </w:rPr>
      </w:pPr>
      <w:r>
        <w:rPr>
          <w:rFonts w:ascii="Arial" w:eastAsia="Arial" w:hAnsi="Arial"/>
          <w:b/>
          <w:i/>
          <w:color w:val="000000"/>
          <w:spacing w:val="43"/>
          <w:sz w:val="24"/>
        </w:rPr>
        <w:t>4.1 TO</w:t>
      </w:r>
    </w:p>
    <w:p w14:paraId="7B1DAECF" w14:textId="3201071E" w:rsidR="003966CA" w:rsidRDefault="00390CFE">
      <w:pPr>
        <w:spacing w:before="117" w:line="230" w:lineRule="exact"/>
        <w:ind w:left="792" w:hanging="648"/>
        <w:jc w:val="both"/>
        <w:textAlignment w:val="baseline"/>
        <w:rPr>
          <w:rFonts w:ascii="Arial" w:eastAsia="Arial" w:hAnsi="Arial"/>
          <w:color w:val="000000"/>
          <w:sz w:val="20"/>
        </w:rPr>
      </w:pPr>
      <w:r>
        <w:rPr>
          <w:rFonts w:ascii="Arial" w:eastAsia="Arial" w:hAnsi="Arial"/>
          <w:color w:val="000000"/>
          <w:sz w:val="20"/>
        </w:rPr>
        <w:t xml:space="preserve">4.1.1 Each TO shall monitor all variable Cost Estimates submitted by that TO </w:t>
      </w:r>
      <w:proofErr w:type="spellStart"/>
      <w:r>
        <w:rPr>
          <w:rFonts w:ascii="Arial" w:eastAsia="Arial" w:hAnsi="Arial"/>
          <w:color w:val="000000"/>
          <w:sz w:val="20"/>
        </w:rPr>
        <w:t>to</w:t>
      </w:r>
      <w:proofErr w:type="spellEnd"/>
      <w:r>
        <w:rPr>
          <w:rFonts w:ascii="Arial" w:eastAsia="Arial" w:hAnsi="Arial"/>
          <w:color w:val="000000"/>
          <w:sz w:val="20"/>
        </w:rPr>
        <w:t xml:space="preserve"> </w:t>
      </w:r>
      <w:r w:rsidR="00997597">
        <w:rPr>
          <w:rFonts w:ascii="Arial" w:eastAsia="Arial" w:hAnsi="Arial"/>
          <w:color w:val="000000"/>
          <w:sz w:val="20"/>
        </w:rPr>
        <w:t>The Company</w:t>
      </w:r>
      <w:r>
        <w:rPr>
          <w:rFonts w:ascii="Arial" w:eastAsia="Arial" w:hAnsi="Arial"/>
          <w:color w:val="000000"/>
          <w:sz w:val="20"/>
        </w:rPr>
        <w:t xml:space="preserve"> for which out-turn has not yet been achieved</w:t>
      </w:r>
    </w:p>
    <w:p w14:paraId="3CC8242D" w14:textId="3BC472D3" w:rsidR="003966CA" w:rsidRDefault="00390CFE">
      <w:pPr>
        <w:spacing w:before="122" w:line="230" w:lineRule="exact"/>
        <w:ind w:left="792" w:hanging="648"/>
        <w:jc w:val="both"/>
        <w:textAlignment w:val="baseline"/>
        <w:rPr>
          <w:rFonts w:ascii="Arial" w:eastAsia="Arial" w:hAnsi="Arial"/>
          <w:color w:val="000000"/>
          <w:sz w:val="20"/>
        </w:rPr>
      </w:pPr>
      <w:r>
        <w:rPr>
          <w:rFonts w:ascii="Arial" w:eastAsia="Arial" w:hAnsi="Arial"/>
          <w:color w:val="000000"/>
          <w:sz w:val="20"/>
        </w:rPr>
        <w:t xml:space="preserve">4.1.2 Each month the TO shall inform </w:t>
      </w:r>
      <w:r w:rsidR="00997597">
        <w:rPr>
          <w:rFonts w:ascii="Arial" w:eastAsia="Arial" w:hAnsi="Arial"/>
          <w:color w:val="000000"/>
          <w:sz w:val="20"/>
        </w:rPr>
        <w:t>The Company</w:t>
      </w:r>
      <w:r>
        <w:rPr>
          <w:rFonts w:ascii="Arial" w:eastAsia="Arial" w:hAnsi="Arial"/>
          <w:color w:val="000000"/>
          <w:sz w:val="20"/>
        </w:rPr>
        <w:t xml:space="preserve"> in writing of any significant change or potential significant change to the Outage Change Cost Estimates. A significant change is a change that differs to the last value given to </w:t>
      </w:r>
      <w:r w:rsidR="00997597">
        <w:rPr>
          <w:rFonts w:ascii="Arial" w:eastAsia="Arial" w:hAnsi="Arial"/>
          <w:color w:val="000000"/>
          <w:sz w:val="20"/>
        </w:rPr>
        <w:t>The Company</w:t>
      </w:r>
      <w:r>
        <w:rPr>
          <w:rFonts w:ascii="Arial" w:eastAsia="Arial" w:hAnsi="Arial"/>
          <w:color w:val="000000"/>
          <w:sz w:val="20"/>
        </w:rPr>
        <w:t xml:space="preserve"> by the greater of either 10% of the previous value or a change in excess of £10000</w:t>
      </w:r>
    </w:p>
    <w:p w14:paraId="65209841" w14:textId="7A75EC3B" w:rsidR="003966CA" w:rsidRDefault="00390CFE">
      <w:pPr>
        <w:spacing w:before="121" w:line="276" w:lineRule="exact"/>
        <w:ind w:left="144"/>
        <w:textAlignment w:val="baseline"/>
        <w:rPr>
          <w:rFonts w:ascii="Arial" w:eastAsia="Arial" w:hAnsi="Arial"/>
          <w:b/>
          <w:i/>
          <w:color w:val="000000"/>
          <w:spacing w:val="38"/>
          <w:sz w:val="24"/>
        </w:rPr>
      </w:pPr>
      <w:r>
        <w:rPr>
          <w:rFonts w:ascii="Arial" w:eastAsia="Arial" w:hAnsi="Arial"/>
          <w:b/>
          <w:i/>
          <w:color w:val="000000"/>
          <w:spacing w:val="38"/>
          <w:sz w:val="24"/>
        </w:rPr>
        <w:t xml:space="preserve">4.2 </w:t>
      </w:r>
      <w:r w:rsidR="00997597">
        <w:rPr>
          <w:rFonts w:ascii="Arial" w:eastAsia="Arial" w:hAnsi="Arial"/>
          <w:b/>
          <w:i/>
          <w:color w:val="000000"/>
          <w:spacing w:val="38"/>
          <w:sz w:val="24"/>
        </w:rPr>
        <w:t>The Company</w:t>
      </w:r>
    </w:p>
    <w:p w14:paraId="2E7DE183" w14:textId="765E2D96" w:rsidR="003966CA" w:rsidRDefault="00390CFE">
      <w:pPr>
        <w:spacing w:before="117" w:line="230" w:lineRule="exact"/>
        <w:ind w:left="792" w:hanging="648"/>
        <w:jc w:val="both"/>
        <w:textAlignment w:val="baseline"/>
        <w:rPr>
          <w:rFonts w:ascii="Arial" w:eastAsia="Arial" w:hAnsi="Arial"/>
          <w:color w:val="000000"/>
          <w:sz w:val="20"/>
        </w:rPr>
      </w:pPr>
      <w:r>
        <w:rPr>
          <w:rFonts w:ascii="Arial" w:eastAsia="Arial" w:hAnsi="Arial"/>
          <w:color w:val="000000"/>
          <w:sz w:val="20"/>
        </w:rPr>
        <w:t xml:space="preserve">4.2.1 </w:t>
      </w:r>
      <w:r w:rsidR="00997597">
        <w:rPr>
          <w:rFonts w:ascii="Arial" w:eastAsia="Arial" w:hAnsi="Arial"/>
          <w:color w:val="000000"/>
          <w:sz w:val="20"/>
        </w:rPr>
        <w:t>The Company</w:t>
      </w:r>
      <w:r>
        <w:rPr>
          <w:rFonts w:ascii="Arial" w:eastAsia="Arial" w:hAnsi="Arial"/>
          <w:color w:val="000000"/>
          <w:sz w:val="20"/>
        </w:rPr>
        <w:t xml:space="preserve"> shall maintain a record of all Commercial Operational Service and Joint Works requests made, Cost Estimates and Actual Costs.</w:t>
      </w:r>
    </w:p>
    <w:p w14:paraId="2E4127A5" w14:textId="77777777" w:rsidR="003966CA" w:rsidRDefault="003966CA">
      <w:pPr>
        <w:sectPr w:rsidR="003966CA">
          <w:pgSz w:w="11909" w:h="16838"/>
          <w:pgMar w:top="700" w:right="1423" w:bottom="3222" w:left="1306" w:header="720" w:footer="720" w:gutter="0"/>
          <w:cols w:space="720"/>
        </w:sectPr>
      </w:pPr>
    </w:p>
    <w:p w14:paraId="102869BC" w14:textId="77777777" w:rsidR="003966CA" w:rsidRDefault="00390CFE">
      <w:pPr>
        <w:spacing w:before="455" w:line="271" w:lineRule="exact"/>
        <w:ind w:left="72"/>
        <w:textAlignment w:val="baseline"/>
        <w:rPr>
          <w:rFonts w:ascii="Arial" w:eastAsia="Arial" w:hAnsi="Arial"/>
          <w:b/>
          <w:i/>
          <w:color w:val="000000"/>
          <w:sz w:val="24"/>
        </w:rPr>
      </w:pPr>
      <w:r>
        <w:rPr>
          <w:rFonts w:ascii="Arial" w:eastAsia="Arial" w:hAnsi="Arial"/>
          <w:b/>
          <w:i/>
          <w:color w:val="000000"/>
          <w:sz w:val="24"/>
        </w:rPr>
        <w:lastRenderedPageBreak/>
        <w:t xml:space="preserve">Appendix A: </w:t>
      </w:r>
      <w:r>
        <w:rPr>
          <w:rFonts w:ascii="Arial" w:eastAsia="Arial" w:hAnsi="Arial"/>
          <w:b/>
          <w:color w:val="000000"/>
          <w:sz w:val="24"/>
        </w:rPr>
        <w:t>TO Commercial Operational Service Provision Cost Estimate</w:t>
      </w:r>
      <w:r>
        <w:rPr>
          <w:rFonts w:ascii="Arial" w:eastAsia="Arial" w:hAnsi="Arial"/>
          <w:b/>
          <w:i/>
          <w:color w:val="000000"/>
          <w:sz w:val="24"/>
        </w:rPr>
        <w:t>.</w:t>
      </w:r>
    </w:p>
    <w:p w14:paraId="796D1853" w14:textId="77777777" w:rsidR="003966CA" w:rsidRDefault="00390CFE">
      <w:pPr>
        <w:tabs>
          <w:tab w:val="left" w:leader="dot" w:pos="2952"/>
          <w:tab w:val="left" w:pos="5832"/>
        </w:tabs>
        <w:spacing w:before="457" w:after="474" w:line="237" w:lineRule="exact"/>
        <w:ind w:left="72"/>
        <w:textAlignment w:val="baseline"/>
        <w:rPr>
          <w:rFonts w:ascii="Arial" w:eastAsia="Arial" w:hAnsi="Arial"/>
          <w:color w:val="000000"/>
          <w:spacing w:val="-2"/>
        </w:rPr>
      </w:pPr>
      <w:r>
        <w:rPr>
          <w:rFonts w:ascii="Arial" w:eastAsia="Arial" w:hAnsi="Arial"/>
          <w:color w:val="000000"/>
          <w:spacing w:val="-2"/>
        </w:rPr>
        <w:t xml:space="preserve">Date </w:t>
      </w:r>
      <w:r>
        <w:rPr>
          <w:rFonts w:ascii="Arial" w:eastAsia="Arial" w:hAnsi="Arial"/>
          <w:color w:val="000000"/>
          <w:spacing w:val="-2"/>
        </w:rPr>
        <w:tab/>
        <w:t>Issue No.</w:t>
      </w:r>
      <w:r>
        <w:rPr>
          <w:rFonts w:ascii="Arial" w:eastAsia="Arial" w:hAnsi="Arial"/>
          <w:color w:val="000000"/>
          <w:spacing w:val="-2"/>
        </w:rPr>
        <w:tab/>
      </w:r>
      <w:r>
        <w:rPr>
          <w:rFonts w:ascii="Arial" w:eastAsia="Arial" w:hAnsi="Arial"/>
          <w:b/>
          <w:color w:val="000000"/>
          <w:spacing w:val="-2"/>
          <w:sz w:val="20"/>
        </w:rPr>
        <w:t>Page 1 of 1</w:t>
      </w:r>
    </w:p>
    <w:tbl>
      <w:tblPr>
        <w:tblW w:w="0" w:type="auto"/>
        <w:tblInd w:w="6" w:type="dxa"/>
        <w:tblLayout w:type="fixed"/>
        <w:tblCellMar>
          <w:left w:w="0" w:type="dxa"/>
          <w:right w:w="0" w:type="dxa"/>
        </w:tblCellMar>
        <w:tblLook w:val="0000" w:firstRow="0" w:lastRow="0" w:firstColumn="0" w:lastColumn="0" w:noHBand="0" w:noVBand="0"/>
      </w:tblPr>
      <w:tblGrid>
        <w:gridCol w:w="2846"/>
        <w:gridCol w:w="3788"/>
        <w:gridCol w:w="2558"/>
      </w:tblGrid>
      <w:tr w:rsidR="003966CA" w14:paraId="750BA842" w14:textId="77777777" w:rsidTr="024B3C7F">
        <w:trPr>
          <w:trHeight w:hRule="exact" w:val="245"/>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94B2FD8" w14:textId="77777777" w:rsidR="003966CA" w:rsidRDefault="00390CFE">
            <w:pPr>
              <w:spacing w:line="223" w:lineRule="exact"/>
              <w:ind w:right="969"/>
              <w:jc w:val="right"/>
              <w:textAlignment w:val="baseline"/>
              <w:rPr>
                <w:rFonts w:ascii="Arial" w:eastAsia="Arial" w:hAnsi="Arial"/>
                <w:b/>
                <w:color w:val="000000"/>
                <w:sz w:val="20"/>
              </w:rPr>
            </w:pPr>
            <w:r>
              <w:rPr>
                <w:rFonts w:ascii="Arial" w:eastAsia="Arial" w:hAnsi="Arial"/>
                <w:b/>
                <w:color w:val="000000"/>
                <w:sz w:val="20"/>
              </w:rPr>
              <w:t>Activity</w:t>
            </w:r>
          </w:p>
        </w:tc>
        <w:tc>
          <w:tcPr>
            <w:tcW w:w="6346"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776FE0" w14:textId="77777777" w:rsidR="003966CA" w:rsidRDefault="00390CFE">
            <w:pPr>
              <w:tabs>
                <w:tab w:val="left" w:pos="5112"/>
              </w:tabs>
              <w:spacing w:line="223" w:lineRule="exact"/>
              <w:ind w:right="639"/>
              <w:jc w:val="right"/>
              <w:textAlignment w:val="baseline"/>
              <w:rPr>
                <w:rFonts w:ascii="Arial" w:eastAsia="Arial" w:hAnsi="Arial"/>
                <w:b/>
                <w:color w:val="000000"/>
                <w:sz w:val="20"/>
              </w:rPr>
            </w:pPr>
            <w:r>
              <w:rPr>
                <w:rFonts w:ascii="Arial" w:eastAsia="Arial" w:hAnsi="Arial"/>
                <w:b/>
                <w:color w:val="000000"/>
                <w:sz w:val="20"/>
              </w:rPr>
              <w:t>Input</w:t>
            </w:r>
            <w:r>
              <w:rPr>
                <w:rFonts w:ascii="Arial" w:eastAsia="Arial" w:hAnsi="Arial"/>
                <w:b/>
                <w:color w:val="000000"/>
                <w:sz w:val="20"/>
              </w:rPr>
              <w:tab/>
              <w:t>Notes</w:t>
            </w:r>
          </w:p>
        </w:tc>
      </w:tr>
      <w:tr w:rsidR="003966CA" w14:paraId="2EED4F2B" w14:textId="77777777" w:rsidTr="024B3C7F">
        <w:trPr>
          <w:trHeight w:hRule="exact" w:val="249"/>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B42DB8B" w14:textId="1607D26C" w:rsidR="003966CA" w:rsidRDefault="00390CFE">
            <w:pPr>
              <w:spacing w:line="228" w:lineRule="exact"/>
              <w:ind w:right="2589"/>
              <w:jc w:val="right"/>
              <w:textAlignment w:val="baseline"/>
              <w:rPr>
                <w:rFonts w:ascii="Arial" w:eastAsia="Arial" w:hAnsi="Arial"/>
                <w:b/>
                <w:color w:val="000000"/>
                <w:sz w:val="20"/>
              </w:rPr>
            </w:pPr>
            <w:r>
              <w:rPr>
                <w:rFonts w:ascii="Arial" w:eastAsia="Arial" w:hAnsi="Arial"/>
                <w:b/>
                <w:color w:val="000000"/>
                <w:sz w:val="20"/>
              </w:rPr>
              <w:t xml:space="preserve">Works information - completed by </w:t>
            </w:r>
            <w:r w:rsidR="00E20F82">
              <w:rPr>
                <w:rFonts w:ascii="Arial" w:eastAsia="Arial" w:hAnsi="Arial"/>
                <w:b/>
                <w:color w:val="000000"/>
                <w:sz w:val="20"/>
              </w:rPr>
              <w:t>The Company</w:t>
            </w:r>
          </w:p>
        </w:tc>
      </w:tr>
      <w:tr w:rsidR="003966CA" w14:paraId="72F935BA" w14:textId="77777777" w:rsidTr="024B3C7F">
        <w:trPr>
          <w:trHeight w:hRule="exact" w:val="70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102FF22" w14:textId="77777777" w:rsidR="003966CA" w:rsidRDefault="00390CFE">
            <w:pPr>
              <w:spacing w:before="243" w:after="218" w:line="231" w:lineRule="exact"/>
              <w:ind w:left="110"/>
              <w:textAlignment w:val="baseline"/>
              <w:rPr>
                <w:rFonts w:ascii="Arial" w:eastAsia="Arial" w:hAnsi="Arial"/>
                <w:color w:val="000000"/>
                <w:sz w:val="20"/>
              </w:rPr>
            </w:pPr>
            <w:r>
              <w:rPr>
                <w:rFonts w:ascii="Arial" w:eastAsia="Arial" w:hAnsi="Arial"/>
                <w:color w:val="000000"/>
                <w:sz w:val="20"/>
              </w:rPr>
              <w:t>Name of Requester</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B02A560"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8F2E8A" w14:textId="452047AF" w:rsidR="003966CA" w:rsidRDefault="00390CFE">
            <w:pPr>
              <w:spacing w:line="227" w:lineRule="exact"/>
              <w:ind w:left="108" w:right="360"/>
              <w:textAlignment w:val="baseline"/>
              <w:rPr>
                <w:rFonts w:ascii="Arial" w:eastAsia="Arial" w:hAnsi="Arial"/>
                <w:color w:val="808080"/>
                <w:sz w:val="20"/>
              </w:rPr>
            </w:pPr>
            <w:r>
              <w:rPr>
                <w:rFonts w:ascii="Arial" w:eastAsia="Arial" w:hAnsi="Arial"/>
                <w:color w:val="808080"/>
                <w:sz w:val="20"/>
              </w:rPr>
              <w:t xml:space="preserve">Name of </w:t>
            </w:r>
            <w:r w:rsidR="00E20F82">
              <w:rPr>
                <w:rFonts w:ascii="Arial" w:eastAsia="Arial" w:hAnsi="Arial"/>
                <w:color w:val="808080"/>
                <w:sz w:val="20"/>
              </w:rPr>
              <w:t>The Company</w:t>
            </w:r>
            <w:r>
              <w:rPr>
                <w:rFonts w:ascii="Arial" w:eastAsia="Arial" w:hAnsi="Arial"/>
                <w:color w:val="808080"/>
                <w:sz w:val="20"/>
              </w:rPr>
              <w:t xml:space="preserve"> engineer requesting the change</w:t>
            </w:r>
          </w:p>
        </w:tc>
      </w:tr>
      <w:tr w:rsidR="003966CA" w14:paraId="00428B66" w14:textId="77777777" w:rsidTr="024B3C7F">
        <w:trPr>
          <w:trHeight w:hRule="exact" w:val="58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D8F195A" w14:textId="77777777" w:rsidR="003966CA" w:rsidRDefault="00390CFE">
            <w:pPr>
              <w:spacing w:before="65" w:after="40" w:line="231" w:lineRule="exact"/>
              <w:ind w:left="108"/>
              <w:textAlignment w:val="baseline"/>
              <w:rPr>
                <w:rFonts w:ascii="Arial" w:eastAsia="Arial" w:hAnsi="Arial"/>
                <w:color w:val="000000"/>
                <w:sz w:val="20"/>
              </w:rPr>
            </w:pPr>
            <w:r>
              <w:rPr>
                <w:rFonts w:ascii="Arial" w:eastAsia="Arial" w:hAnsi="Arial"/>
                <w:color w:val="000000"/>
                <w:sz w:val="20"/>
              </w:rPr>
              <w:t>Unique Works Identification Code</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CC8A67"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2E68329" w14:textId="77777777" w:rsidR="003966CA" w:rsidRDefault="003966CA">
            <w:pPr>
              <w:textAlignment w:val="baseline"/>
              <w:rPr>
                <w:rFonts w:ascii="Arial" w:eastAsia="Arial" w:hAnsi="Arial"/>
                <w:color w:val="000000"/>
                <w:sz w:val="24"/>
              </w:rPr>
            </w:pPr>
          </w:p>
        </w:tc>
      </w:tr>
      <w:tr w:rsidR="003966CA" w14:paraId="45E2477B" w14:textId="77777777" w:rsidTr="024B3C7F">
        <w:trPr>
          <w:trHeight w:hRule="exact" w:val="58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3EA70D2" w14:textId="77777777" w:rsidR="003966CA" w:rsidRDefault="00390CFE">
            <w:pPr>
              <w:spacing w:before="180" w:after="165" w:line="231" w:lineRule="exact"/>
              <w:ind w:left="110"/>
              <w:textAlignment w:val="baseline"/>
              <w:rPr>
                <w:rFonts w:ascii="Arial" w:eastAsia="Arial" w:hAnsi="Arial"/>
                <w:color w:val="000000"/>
                <w:sz w:val="20"/>
              </w:rPr>
            </w:pPr>
            <w:r>
              <w:rPr>
                <w:rFonts w:ascii="Arial" w:eastAsia="Arial" w:hAnsi="Arial"/>
                <w:color w:val="000000"/>
                <w:sz w:val="20"/>
              </w:rPr>
              <w:t>Works description</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F6D493"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F45DAA8" w14:textId="77777777" w:rsidR="003966CA" w:rsidRDefault="00390CFE">
            <w:pPr>
              <w:spacing w:before="180" w:after="165" w:line="231" w:lineRule="exact"/>
              <w:ind w:left="105"/>
              <w:textAlignment w:val="baseline"/>
              <w:rPr>
                <w:rFonts w:ascii="Arial" w:eastAsia="Arial" w:hAnsi="Arial"/>
                <w:color w:val="808080"/>
                <w:sz w:val="20"/>
              </w:rPr>
            </w:pPr>
            <w:r>
              <w:rPr>
                <w:rFonts w:ascii="Arial" w:eastAsia="Arial" w:hAnsi="Arial"/>
                <w:color w:val="808080"/>
                <w:sz w:val="20"/>
              </w:rPr>
              <w:t>Works description</w:t>
            </w:r>
          </w:p>
        </w:tc>
      </w:tr>
      <w:tr w:rsidR="003966CA" w14:paraId="32CA82B6" w14:textId="77777777" w:rsidTr="024B3C7F">
        <w:trPr>
          <w:trHeight w:hRule="exact" w:val="576"/>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4DD1B78" w14:textId="77777777" w:rsidR="003966CA" w:rsidRDefault="00390CFE">
            <w:pPr>
              <w:spacing w:before="180" w:after="160" w:line="231" w:lineRule="exact"/>
              <w:ind w:left="110"/>
              <w:textAlignment w:val="baseline"/>
              <w:rPr>
                <w:rFonts w:ascii="Arial" w:eastAsia="Arial" w:hAnsi="Arial"/>
                <w:color w:val="000000"/>
                <w:sz w:val="20"/>
              </w:rPr>
            </w:pPr>
            <w:r>
              <w:rPr>
                <w:rFonts w:ascii="Arial" w:eastAsia="Arial" w:hAnsi="Arial"/>
                <w:color w:val="000000"/>
                <w:sz w:val="20"/>
              </w:rPr>
              <w:t>Date</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737FA6"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F4A77F" w14:textId="026AE53C" w:rsidR="003966CA" w:rsidRDefault="00390CFE">
            <w:pPr>
              <w:spacing w:before="66" w:after="45" w:line="230" w:lineRule="exact"/>
              <w:ind w:left="108"/>
              <w:textAlignment w:val="baseline"/>
              <w:rPr>
                <w:rFonts w:ascii="Arial" w:eastAsia="Arial" w:hAnsi="Arial"/>
                <w:color w:val="808080"/>
                <w:sz w:val="20"/>
              </w:rPr>
            </w:pPr>
            <w:r>
              <w:rPr>
                <w:rFonts w:ascii="Arial" w:eastAsia="Arial" w:hAnsi="Arial"/>
                <w:color w:val="808080"/>
                <w:sz w:val="20"/>
              </w:rPr>
              <w:t xml:space="preserve">Date request made by </w:t>
            </w:r>
            <w:r w:rsidR="007A104C">
              <w:rPr>
                <w:rFonts w:ascii="Arial" w:eastAsia="Arial" w:hAnsi="Arial"/>
                <w:color w:val="808080"/>
                <w:sz w:val="20"/>
              </w:rPr>
              <w:t>Th</w:t>
            </w:r>
            <w:r w:rsidR="00E20F82">
              <w:rPr>
                <w:rFonts w:ascii="Arial" w:eastAsia="Arial" w:hAnsi="Arial"/>
                <w:color w:val="808080"/>
                <w:sz w:val="20"/>
              </w:rPr>
              <w:t>e Company</w:t>
            </w:r>
          </w:p>
        </w:tc>
      </w:tr>
      <w:tr w:rsidR="003966CA" w14:paraId="0F32AA46" w14:textId="77777777" w:rsidTr="024B3C7F">
        <w:trPr>
          <w:trHeight w:hRule="exact" w:val="93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E0561AD" w14:textId="77777777" w:rsidR="003966CA" w:rsidRDefault="00390CFE">
            <w:pPr>
              <w:spacing w:before="358" w:after="328" w:line="231" w:lineRule="exact"/>
              <w:ind w:left="110"/>
              <w:textAlignment w:val="baseline"/>
              <w:rPr>
                <w:rFonts w:ascii="Arial" w:eastAsia="Arial" w:hAnsi="Arial"/>
                <w:color w:val="000000"/>
                <w:sz w:val="20"/>
              </w:rPr>
            </w:pPr>
            <w:r>
              <w:rPr>
                <w:rFonts w:ascii="Arial" w:eastAsia="Arial" w:hAnsi="Arial"/>
                <w:color w:val="000000"/>
                <w:sz w:val="20"/>
              </w:rPr>
              <w:t>Service Provision</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F05B"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091A9FA" w14:textId="580F1427" w:rsidR="003966CA" w:rsidRDefault="00390CFE">
            <w:pPr>
              <w:spacing w:line="226" w:lineRule="exact"/>
              <w:ind w:left="108" w:right="216"/>
              <w:textAlignment w:val="baseline"/>
              <w:rPr>
                <w:rFonts w:ascii="Arial" w:eastAsia="Arial" w:hAnsi="Arial"/>
                <w:color w:val="808080"/>
                <w:sz w:val="20"/>
              </w:rPr>
            </w:pPr>
            <w:r>
              <w:rPr>
                <w:rFonts w:ascii="Arial" w:eastAsia="Arial" w:hAnsi="Arial"/>
                <w:color w:val="808080"/>
                <w:sz w:val="20"/>
              </w:rPr>
              <w:t xml:space="preserve">Description of the required service </w:t>
            </w:r>
            <w:r w:rsidR="00997597">
              <w:rPr>
                <w:rFonts w:ascii="Arial" w:eastAsia="Arial" w:hAnsi="Arial"/>
                <w:color w:val="808080"/>
                <w:sz w:val="20"/>
              </w:rPr>
              <w:t>The Company</w:t>
            </w:r>
            <w:r>
              <w:rPr>
                <w:rFonts w:ascii="Arial" w:eastAsia="Arial" w:hAnsi="Arial"/>
                <w:color w:val="808080"/>
                <w:sz w:val="20"/>
              </w:rPr>
              <w:t xml:space="preserve"> would like the TO </w:t>
            </w:r>
            <w:proofErr w:type="spellStart"/>
            <w:r>
              <w:rPr>
                <w:rFonts w:ascii="Arial" w:eastAsia="Arial" w:hAnsi="Arial"/>
                <w:color w:val="808080"/>
                <w:sz w:val="20"/>
              </w:rPr>
              <w:t>to</w:t>
            </w:r>
            <w:proofErr w:type="spellEnd"/>
            <w:r>
              <w:rPr>
                <w:rFonts w:ascii="Arial" w:eastAsia="Arial" w:hAnsi="Arial"/>
                <w:color w:val="808080"/>
                <w:sz w:val="20"/>
              </w:rPr>
              <w:t xml:space="preserve"> provide</w:t>
            </w:r>
          </w:p>
        </w:tc>
      </w:tr>
      <w:tr w:rsidR="003966CA" w14:paraId="61F1BC95" w14:textId="77777777" w:rsidTr="024B3C7F">
        <w:trPr>
          <w:trHeight w:hRule="exact" w:val="93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5BAF9BA" w14:textId="77777777" w:rsidR="003966CA" w:rsidRDefault="00390CFE">
            <w:pPr>
              <w:spacing w:before="244" w:after="218" w:line="230" w:lineRule="exact"/>
              <w:ind w:left="108"/>
              <w:textAlignment w:val="baseline"/>
              <w:rPr>
                <w:rFonts w:ascii="Arial" w:eastAsia="Arial" w:hAnsi="Arial"/>
                <w:color w:val="000000"/>
                <w:sz w:val="20"/>
              </w:rPr>
            </w:pPr>
            <w:r>
              <w:rPr>
                <w:rFonts w:ascii="Arial" w:eastAsia="Arial" w:hAnsi="Arial"/>
                <w:color w:val="000000"/>
                <w:sz w:val="20"/>
              </w:rPr>
              <w:t>Indicative delivery date and time</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10B1430"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1123114" w14:textId="5584FD20" w:rsidR="003966CA" w:rsidRDefault="00E20F82" w:rsidP="024B3C7F">
            <w:pPr>
              <w:spacing w:line="227" w:lineRule="exact"/>
              <w:ind w:left="108" w:right="396"/>
              <w:textAlignment w:val="baseline"/>
              <w:rPr>
                <w:rFonts w:ascii="Arial" w:eastAsia="Arial" w:hAnsi="Arial"/>
                <w:color w:val="808080"/>
                <w:sz w:val="20"/>
                <w:szCs w:val="20"/>
              </w:rPr>
            </w:pPr>
            <w:r w:rsidRPr="024B3C7F">
              <w:rPr>
                <w:rFonts w:ascii="Arial" w:eastAsia="Arial" w:hAnsi="Arial"/>
                <w:color w:val="808080" w:themeColor="background1" w:themeShade="80"/>
                <w:sz w:val="20"/>
                <w:szCs w:val="20"/>
              </w:rPr>
              <w:t>The Company</w:t>
            </w:r>
            <w:r w:rsidR="00390CFE" w:rsidRPr="024B3C7F">
              <w:rPr>
                <w:rFonts w:ascii="Arial" w:eastAsia="Arial" w:hAnsi="Arial"/>
                <w:color w:val="808080" w:themeColor="background1" w:themeShade="80"/>
                <w:sz w:val="20"/>
                <w:szCs w:val="20"/>
              </w:rPr>
              <w:t xml:space="preserve"> shall give indication of a new proposed start and end date of the Works</w:t>
            </w:r>
          </w:p>
        </w:tc>
      </w:tr>
      <w:tr w:rsidR="003966CA" w14:paraId="711A7AA4" w14:textId="77777777" w:rsidTr="024B3C7F">
        <w:trPr>
          <w:trHeight w:hRule="exact" w:val="93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DC84C3" w14:textId="77777777" w:rsidR="003966CA" w:rsidRDefault="00390CFE">
            <w:pPr>
              <w:spacing w:before="353" w:after="343" w:line="231" w:lineRule="exact"/>
              <w:ind w:left="110"/>
              <w:textAlignment w:val="baseline"/>
              <w:rPr>
                <w:rFonts w:ascii="Arial" w:eastAsia="Arial" w:hAnsi="Arial"/>
                <w:color w:val="000000"/>
                <w:sz w:val="20"/>
              </w:rPr>
            </w:pPr>
            <w:r>
              <w:rPr>
                <w:rFonts w:ascii="Arial" w:eastAsia="Arial" w:hAnsi="Arial"/>
                <w:color w:val="000000"/>
                <w:sz w:val="20"/>
              </w:rPr>
              <w:t>Any additional information</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DDDE24"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19FF8DA" w14:textId="69EF901C" w:rsidR="003966CA" w:rsidRDefault="00390CFE">
            <w:pPr>
              <w:spacing w:line="227" w:lineRule="exact"/>
              <w:ind w:left="108"/>
              <w:textAlignment w:val="baseline"/>
              <w:rPr>
                <w:rFonts w:ascii="Arial" w:eastAsia="Arial" w:hAnsi="Arial"/>
                <w:color w:val="808080"/>
                <w:sz w:val="20"/>
              </w:rPr>
            </w:pPr>
            <w:r>
              <w:rPr>
                <w:rFonts w:ascii="Arial" w:eastAsia="Arial" w:hAnsi="Arial"/>
                <w:color w:val="808080"/>
                <w:sz w:val="20"/>
              </w:rPr>
              <w:t xml:space="preserve">Any additional information that </w:t>
            </w:r>
            <w:r w:rsidR="007A104C">
              <w:rPr>
                <w:rFonts w:ascii="Arial" w:eastAsia="Arial" w:hAnsi="Arial"/>
                <w:color w:val="808080"/>
                <w:sz w:val="20"/>
              </w:rPr>
              <w:t>Th</w:t>
            </w:r>
            <w:r w:rsidR="00E20F82">
              <w:rPr>
                <w:rFonts w:ascii="Arial" w:eastAsia="Arial" w:hAnsi="Arial"/>
                <w:color w:val="808080"/>
                <w:sz w:val="20"/>
              </w:rPr>
              <w:t>e Company</w:t>
            </w:r>
            <w:r>
              <w:rPr>
                <w:rFonts w:ascii="Arial" w:eastAsia="Arial" w:hAnsi="Arial"/>
                <w:color w:val="808080"/>
                <w:sz w:val="20"/>
              </w:rPr>
              <w:t xml:space="preserve"> feel will be useful to enable the TO </w:t>
            </w:r>
            <w:proofErr w:type="spellStart"/>
            <w:r>
              <w:rPr>
                <w:rFonts w:ascii="Arial" w:eastAsia="Arial" w:hAnsi="Arial"/>
                <w:color w:val="808080"/>
                <w:sz w:val="20"/>
              </w:rPr>
              <w:t>to</w:t>
            </w:r>
            <w:proofErr w:type="spellEnd"/>
            <w:r>
              <w:rPr>
                <w:rFonts w:ascii="Arial" w:eastAsia="Arial" w:hAnsi="Arial"/>
                <w:color w:val="808080"/>
                <w:sz w:val="20"/>
              </w:rPr>
              <w:t xml:space="preserve"> cost the outage</w:t>
            </w:r>
          </w:p>
        </w:tc>
      </w:tr>
      <w:tr w:rsidR="003966CA" w14:paraId="6820ADBD" w14:textId="77777777" w:rsidTr="024B3C7F">
        <w:trPr>
          <w:trHeight w:hRule="exact" w:val="720"/>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DFCF4E" w14:textId="77777777" w:rsidR="003966CA" w:rsidRDefault="003966CA">
            <w:pPr>
              <w:textAlignment w:val="baseline"/>
              <w:rPr>
                <w:rFonts w:ascii="Arial" w:eastAsia="Arial" w:hAnsi="Arial"/>
                <w:color w:val="000000"/>
                <w:sz w:val="24"/>
              </w:rPr>
            </w:pPr>
          </w:p>
        </w:tc>
      </w:tr>
      <w:tr w:rsidR="003966CA" w14:paraId="0C1D18BC" w14:textId="77777777" w:rsidTr="024B3C7F">
        <w:trPr>
          <w:trHeight w:hRule="exact" w:val="240"/>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8B613A9" w14:textId="77777777" w:rsidR="003966CA" w:rsidRDefault="00390CFE">
            <w:pPr>
              <w:spacing w:line="218" w:lineRule="exact"/>
              <w:ind w:right="2679"/>
              <w:jc w:val="right"/>
              <w:textAlignment w:val="baseline"/>
              <w:rPr>
                <w:rFonts w:ascii="Arial" w:eastAsia="Arial" w:hAnsi="Arial"/>
                <w:b/>
                <w:color w:val="000000"/>
                <w:sz w:val="20"/>
              </w:rPr>
            </w:pPr>
            <w:r>
              <w:rPr>
                <w:rFonts w:ascii="Arial" w:eastAsia="Arial" w:hAnsi="Arial"/>
                <w:b/>
                <w:color w:val="000000"/>
                <w:sz w:val="20"/>
              </w:rPr>
              <w:t>Receipt information - completed by TO</w:t>
            </w:r>
          </w:p>
        </w:tc>
      </w:tr>
      <w:tr w:rsidR="003966CA" w14:paraId="0A6871D3" w14:textId="77777777" w:rsidTr="024B3C7F">
        <w:trPr>
          <w:trHeight w:hRule="exact" w:val="576"/>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34A8BB5" w14:textId="77777777" w:rsidR="003966CA" w:rsidRDefault="00390CFE">
            <w:pPr>
              <w:spacing w:before="181" w:after="150" w:line="231" w:lineRule="exact"/>
              <w:ind w:left="110"/>
              <w:textAlignment w:val="baseline"/>
              <w:rPr>
                <w:rFonts w:ascii="Arial" w:eastAsia="Arial" w:hAnsi="Arial"/>
                <w:color w:val="000000"/>
                <w:sz w:val="20"/>
              </w:rPr>
            </w:pPr>
            <w:r>
              <w:rPr>
                <w:rFonts w:ascii="Arial" w:eastAsia="Arial" w:hAnsi="Arial"/>
                <w:color w:val="000000"/>
                <w:sz w:val="20"/>
              </w:rPr>
              <w:t>Date received by TO</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DDE8D6C"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E44CF1" w14:textId="77777777" w:rsidR="003966CA" w:rsidRDefault="00390CFE">
            <w:pPr>
              <w:spacing w:before="67" w:after="35" w:line="230" w:lineRule="exact"/>
              <w:ind w:left="108"/>
              <w:textAlignment w:val="baseline"/>
              <w:rPr>
                <w:rFonts w:ascii="Arial" w:eastAsia="Arial" w:hAnsi="Arial"/>
                <w:color w:val="808080"/>
                <w:sz w:val="20"/>
              </w:rPr>
            </w:pPr>
            <w:r>
              <w:rPr>
                <w:rFonts w:ascii="Arial" w:eastAsia="Arial" w:hAnsi="Arial"/>
                <w:color w:val="808080"/>
                <w:sz w:val="20"/>
              </w:rPr>
              <w:t>Date Works request received by TO</w:t>
            </w:r>
          </w:p>
        </w:tc>
      </w:tr>
      <w:tr w:rsidR="003966CA" w14:paraId="1808FA08" w14:textId="77777777" w:rsidTr="024B3C7F">
        <w:trPr>
          <w:trHeight w:hRule="exact" w:val="240"/>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3E36EF0" w14:textId="77777777" w:rsidR="003966CA" w:rsidRDefault="00390CFE">
            <w:pPr>
              <w:spacing w:line="218" w:lineRule="exact"/>
              <w:ind w:left="110"/>
              <w:textAlignment w:val="baseline"/>
              <w:rPr>
                <w:rFonts w:ascii="Arial" w:eastAsia="Arial" w:hAnsi="Arial"/>
                <w:color w:val="000000"/>
                <w:sz w:val="20"/>
              </w:rPr>
            </w:pPr>
            <w:r>
              <w:rPr>
                <w:rFonts w:ascii="Arial" w:eastAsia="Arial" w:hAnsi="Arial"/>
                <w:color w:val="000000"/>
                <w:sz w:val="20"/>
              </w:rPr>
              <w:t>Name of TO Representative</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723CB60"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3DE1B7" w14:textId="77777777" w:rsidR="003966CA" w:rsidRDefault="003966CA">
            <w:pPr>
              <w:textAlignment w:val="baseline"/>
              <w:rPr>
                <w:rFonts w:ascii="Arial" w:eastAsia="Arial" w:hAnsi="Arial"/>
                <w:color w:val="000000"/>
                <w:sz w:val="24"/>
              </w:rPr>
            </w:pPr>
          </w:p>
        </w:tc>
      </w:tr>
      <w:tr w:rsidR="003966CA" w14:paraId="6D5DB0E3" w14:textId="77777777" w:rsidTr="024B3C7F">
        <w:trPr>
          <w:trHeight w:hRule="exact" w:val="294"/>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B6CC280" w14:textId="77777777" w:rsidR="003966CA" w:rsidRDefault="00390CFE">
            <w:pPr>
              <w:spacing w:before="37" w:after="25" w:line="231" w:lineRule="exact"/>
              <w:ind w:left="110"/>
              <w:textAlignment w:val="baseline"/>
              <w:rPr>
                <w:rFonts w:ascii="Arial" w:eastAsia="Arial" w:hAnsi="Arial"/>
                <w:color w:val="000000"/>
                <w:sz w:val="20"/>
              </w:rPr>
            </w:pPr>
            <w:r>
              <w:rPr>
                <w:rFonts w:ascii="Arial" w:eastAsia="Arial" w:hAnsi="Arial"/>
                <w:color w:val="000000"/>
                <w:sz w:val="20"/>
              </w:rPr>
              <w:t>TO reference number</w:t>
            </w:r>
          </w:p>
        </w:tc>
        <w:tc>
          <w:tcPr>
            <w:tcW w:w="378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66E67D1" w14:textId="77777777" w:rsidR="003966CA" w:rsidRDefault="003966CA">
            <w:pPr>
              <w:textAlignment w:val="baseline"/>
              <w:rPr>
                <w:rFonts w:ascii="Arial" w:eastAsia="Arial" w:hAnsi="Arial"/>
                <w:color w:val="000000"/>
                <w:sz w:val="24"/>
              </w:rPr>
            </w:pPr>
          </w:p>
        </w:tc>
        <w:tc>
          <w:tcPr>
            <w:tcW w:w="2558"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91830F" w14:textId="77777777" w:rsidR="003966CA" w:rsidRDefault="003966CA">
            <w:pPr>
              <w:textAlignment w:val="baseline"/>
              <w:rPr>
                <w:rFonts w:ascii="Arial" w:eastAsia="Arial" w:hAnsi="Arial"/>
                <w:color w:val="000000"/>
                <w:sz w:val="24"/>
              </w:rPr>
            </w:pPr>
          </w:p>
        </w:tc>
      </w:tr>
    </w:tbl>
    <w:p w14:paraId="3E57D785" w14:textId="77777777" w:rsidR="003966CA" w:rsidRDefault="003966CA">
      <w:pPr>
        <w:sectPr w:rsidR="003966CA">
          <w:pgSz w:w="11909" w:h="16838"/>
          <w:pgMar w:top="700" w:right="1386" w:bottom="5422" w:left="1319" w:header="720" w:footer="720" w:gutter="0"/>
          <w:cols w:space="720"/>
        </w:sectPr>
      </w:pPr>
    </w:p>
    <w:p w14:paraId="0A21BE6A" w14:textId="77777777" w:rsidR="003966CA" w:rsidRDefault="00390CFE">
      <w:pPr>
        <w:spacing w:before="452" w:line="271" w:lineRule="exact"/>
        <w:ind w:left="72"/>
        <w:textAlignment w:val="baseline"/>
        <w:rPr>
          <w:rFonts w:ascii="Arial" w:eastAsia="Arial" w:hAnsi="Arial"/>
          <w:b/>
          <w:i/>
          <w:color w:val="000000"/>
          <w:spacing w:val="1"/>
          <w:sz w:val="24"/>
        </w:rPr>
      </w:pPr>
      <w:r>
        <w:rPr>
          <w:rFonts w:ascii="Arial" w:eastAsia="Arial" w:hAnsi="Arial"/>
          <w:b/>
          <w:i/>
          <w:color w:val="000000"/>
          <w:spacing w:val="1"/>
          <w:sz w:val="24"/>
        </w:rPr>
        <w:lastRenderedPageBreak/>
        <w:t xml:space="preserve">Appendix B: </w:t>
      </w:r>
      <w:r>
        <w:rPr>
          <w:rFonts w:ascii="Arial" w:eastAsia="Arial" w:hAnsi="Arial"/>
          <w:b/>
          <w:color w:val="000000"/>
          <w:spacing w:val="1"/>
          <w:sz w:val="24"/>
        </w:rPr>
        <w:t>TO Commercial Operational Service Estimate</w:t>
      </w:r>
    </w:p>
    <w:p w14:paraId="4B928FD8" w14:textId="77777777" w:rsidR="003966CA" w:rsidRDefault="00390CFE">
      <w:pPr>
        <w:spacing w:before="278" w:line="231" w:lineRule="exact"/>
        <w:ind w:left="72"/>
        <w:textAlignment w:val="baseline"/>
        <w:rPr>
          <w:rFonts w:ascii="Arial" w:eastAsia="Arial" w:hAnsi="Arial"/>
          <w:b/>
          <w:color w:val="000000"/>
          <w:sz w:val="20"/>
        </w:rPr>
      </w:pPr>
      <w:r>
        <w:rPr>
          <w:rFonts w:ascii="Arial" w:eastAsia="Arial" w:hAnsi="Arial"/>
          <w:b/>
          <w:color w:val="000000"/>
          <w:sz w:val="20"/>
        </w:rPr>
        <w:t>Service Cost Estimate (complete this section on page 1 only)</w:t>
      </w:r>
    </w:p>
    <w:p w14:paraId="50A5392B" w14:textId="77777777" w:rsidR="003966CA" w:rsidRDefault="00390CFE">
      <w:pPr>
        <w:tabs>
          <w:tab w:val="left" w:leader="dot" w:pos="2448"/>
          <w:tab w:val="left" w:leader="dot" w:pos="5832"/>
        </w:tabs>
        <w:spacing w:before="225" w:after="203" w:line="231" w:lineRule="exact"/>
        <w:ind w:left="72"/>
        <w:textAlignment w:val="baseline"/>
        <w:rPr>
          <w:rFonts w:ascii="Arial" w:eastAsia="Arial" w:hAnsi="Arial"/>
          <w:b/>
          <w:color w:val="000000"/>
          <w:spacing w:val="7"/>
          <w:sz w:val="20"/>
        </w:rPr>
      </w:pPr>
      <w:r>
        <w:rPr>
          <w:rFonts w:ascii="Arial" w:eastAsia="Arial" w:hAnsi="Arial"/>
          <w:b/>
          <w:color w:val="000000"/>
          <w:spacing w:val="7"/>
          <w:sz w:val="20"/>
        </w:rPr>
        <w:t xml:space="preserve">Date </w:t>
      </w:r>
      <w:r>
        <w:rPr>
          <w:rFonts w:ascii="Arial" w:eastAsia="Arial" w:hAnsi="Arial"/>
          <w:b/>
          <w:color w:val="000000"/>
          <w:spacing w:val="7"/>
          <w:sz w:val="20"/>
        </w:rPr>
        <w:tab/>
        <w:t xml:space="preserve">Issue No </w:t>
      </w:r>
      <w:r>
        <w:rPr>
          <w:rFonts w:ascii="Arial" w:eastAsia="Arial" w:hAnsi="Arial"/>
          <w:b/>
          <w:color w:val="000000"/>
          <w:spacing w:val="7"/>
          <w:sz w:val="20"/>
        </w:rPr>
        <w:tab/>
        <w:t>Page of</w:t>
      </w:r>
    </w:p>
    <w:tbl>
      <w:tblPr>
        <w:tblW w:w="0" w:type="auto"/>
        <w:tblInd w:w="6" w:type="dxa"/>
        <w:tblLayout w:type="fixed"/>
        <w:tblCellMar>
          <w:left w:w="0" w:type="dxa"/>
          <w:right w:w="0" w:type="dxa"/>
        </w:tblCellMar>
        <w:tblLook w:val="0000" w:firstRow="0" w:lastRow="0" w:firstColumn="0" w:lastColumn="0" w:noHBand="0" w:noVBand="0"/>
      </w:tblPr>
      <w:tblGrid>
        <w:gridCol w:w="2842"/>
        <w:gridCol w:w="4075"/>
        <w:gridCol w:w="2275"/>
      </w:tblGrid>
      <w:tr w:rsidR="003966CA" w14:paraId="2F3AD633" w14:textId="77777777">
        <w:trPr>
          <w:trHeight w:hRule="exact" w:val="706"/>
        </w:trPr>
        <w:tc>
          <w:tcPr>
            <w:tcW w:w="2842" w:type="dxa"/>
            <w:tcBorders>
              <w:top w:val="single" w:sz="5" w:space="0" w:color="000000"/>
              <w:left w:val="single" w:sz="5" w:space="0" w:color="000000"/>
              <w:bottom w:val="single" w:sz="5" w:space="0" w:color="000000"/>
              <w:right w:val="single" w:sz="5" w:space="0" w:color="000000"/>
            </w:tcBorders>
            <w:vAlign w:val="center"/>
          </w:tcPr>
          <w:p w14:paraId="6D8F0F71" w14:textId="77777777" w:rsidR="003966CA" w:rsidRDefault="00390CFE">
            <w:pPr>
              <w:spacing w:before="248" w:after="218" w:line="230" w:lineRule="exact"/>
              <w:jc w:val="center"/>
              <w:textAlignment w:val="baseline"/>
              <w:rPr>
                <w:rFonts w:ascii="Arial" w:eastAsia="Arial" w:hAnsi="Arial"/>
                <w:color w:val="000000"/>
                <w:sz w:val="20"/>
              </w:rPr>
            </w:pPr>
            <w:r>
              <w:rPr>
                <w:rFonts w:ascii="Arial" w:eastAsia="Arial" w:hAnsi="Arial"/>
                <w:color w:val="000000"/>
                <w:sz w:val="20"/>
              </w:rPr>
              <w:t>From Name &amp; Company</w:t>
            </w:r>
          </w:p>
        </w:tc>
        <w:tc>
          <w:tcPr>
            <w:tcW w:w="4075" w:type="dxa"/>
            <w:tcBorders>
              <w:top w:val="single" w:sz="5" w:space="0" w:color="000000"/>
              <w:left w:val="single" w:sz="5" w:space="0" w:color="000000"/>
              <w:bottom w:val="single" w:sz="5" w:space="0" w:color="000000"/>
              <w:right w:val="single" w:sz="5" w:space="0" w:color="000000"/>
            </w:tcBorders>
          </w:tcPr>
          <w:p w14:paraId="245066AD"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3B7FC1CE" w14:textId="77777777" w:rsidR="003966CA" w:rsidRDefault="00390CFE">
            <w:pPr>
              <w:spacing w:line="226" w:lineRule="exact"/>
              <w:ind w:left="108"/>
              <w:textAlignment w:val="baseline"/>
              <w:rPr>
                <w:rFonts w:ascii="Arial" w:eastAsia="Arial" w:hAnsi="Arial"/>
                <w:color w:val="808080"/>
                <w:sz w:val="20"/>
              </w:rPr>
            </w:pPr>
            <w:r>
              <w:rPr>
                <w:rFonts w:ascii="Arial" w:eastAsia="Arial" w:hAnsi="Arial"/>
                <w:color w:val="808080"/>
                <w:sz w:val="20"/>
              </w:rPr>
              <w:t>Name &amp; Company of person submitting estimate</w:t>
            </w:r>
          </w:p>
        </w:tc>
      </w:tr>
      <w:tr w:rsidR="003966CA" w14:paraId="6F20A682" w14:textId="77777777">
        <w:trPr>
          <w:trHeight w:hRule="exact" w:val="470"/>
        </w:trPr>
        <w:tc>
          <w:tcPr>
            <w:tcW w:w="2842" w:type="dxa"/>
            <w:tcBorders>
              <w:top w:val="single" w:sz="5" w:space="0" w:color="000000"/>
              <w:left w:val="single" w:sz="5" w:space="0" w:color="000000"/>
              <w:bottom w:val="single" w:sz="5" w:space="0" w:color="000000"/>
              <w:right w:val="single" w:sz="5" w:space="0" w:color="000000"/>
            </w:tcBorders>
          </w:tcPr>
          <w:p w14:paraId="7F383E9C" w14:textId="77777777" w:rsidR="003966CA" w:rsidRDefault="00390CFE">
            <w:pPr>
              <w:spacing w:line="230" w:lineRule="exact"/>
              <w:jc w:val="center"/>
              <w:textAlignment w:val="baseline"/>
              <w:rPr>
                <w:rFonts w:ascii="Arial" w:eastAsia="Arial" w:hAnsi="Arial"/>
                <w:color w:val="000000"/>
                <w:sz w:val="20"/>
              </w:rPr>
            </w:pPr>
            <w:r>
              <w:rPr>
                <w:rFonts w:ascii="Arial" w:eastAsia="Arial" w:hAnsi="Arial"/>
                <w:color w:val="000000"/>
                <w:sz w:val="20"/>
              </w:rPr>
              <w:t>Unique Works Identification</w:t>
            </w:r>
          </w:p>
          <w:p w14:paraId="2BC6EFF1" w14:textId="77777777" w:rsidR="003966CA" w:rsidRDefault="00390CFE">
            <w:pPr>
              <w:spacing w:line="223" w:lineRule="exact"/>
              <w:jc w:val="center"/>
              <w:textAlignment w:val="baseline"/>
              <w:rPr>
                <w:rFonts w:ascii="Arial" w:eastAsia="Arial" w:hAnsi="Arial"/>
                <w:color w:val="000000"/>
                <w:sz w:val="20"/>
              </w:rPr>
            </w:pPr>
            <w:r>
              <w:rPr>
                <w:rFonts w:ascii="Arial" w:eastAsia="Arial" w:hAnsi="Arial"/>
                <w:color w:val="000000"/>
                <w:sz w:val="20"/>
              </w:rPr>
              <w:t>Code</w:t>
            </w:r>
          </w:p>
        </w:tc>
        <w:tc>
          <w:tcPr>
            <w:tcW w:w="4075" w:type="dxa"/>
            <w:tcBorders>
              <w:top w:val="single" w:sz="5" w:space="0" w:color="000000"/>
              <w:left w:val="single" w:sz="5" w:space="0" w:color="000000"/>
              <w:bottom w:val="single" w:sz="5" w:space="0" w:color="000000"/>
              <w:right w:val="single" w:sz="5" w:space="0" w:color="000000"/>
            </w:tcBorders>
          </w:tcPr>
          <w:p w14:paraId="09EFC167"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4DDB3F85" w14:textId="77777777" w:rsidR="003966CA" w:rsidRDefault="003966CA">
            <w:pPr>
              <w:textAlignment w:val="baseline"/>
              <w:rPr>
                <w:rFonts w:ascii="Arial" w:eastAsia="Arial" w:hAnsi="Arial"/>
                <w:color w:val="000000"/>
                <w:sz w:val="24"/>
              </w:rPr>
            </w:pPr>
          </w:p>
        </w:tc>
      </w:tr>
      <w:tr w:rsidR="003966CA" w14:paraId="1CE8F9A1" w14:textId="77777777">
        <w:trPr>
          <w:trHeight w:hRule="exact" w:val="288"/>
        </w:trPr>
        <w:tc>
          <w:tcPr>
            <w:tcW w:w="2842" w:type="dxa"/>
            <w:tcBorders>
              <w:top w:val="single" w:sz="5" w:space="0" w:color="000000"/>
              <w:left w:val="single" w:sz="5" w:space="0" w:color="000000"/>
              <w:bottom w:val="single" w:sz="5" w:space="0" w:color="000000"/>
              <w:right w:val="single" w:sz="5" w:space="0" w:color="000000"/>
            </w:tcBorders>
            <w:vAlign w:val="center"/>
          </w:tcPr>
          <w:p w14:paraId="52A0B738" w14:textId="77777777" w:rsidR="003966CA" w:rsidRDefault="00390CFE">
            <w:pPr>
              <w:spacing w:before="32" w:after="21" w:line="230" w:lineRule="exact"/>
              <w:jc w:val="center"/>
              <w:textAlignment w:val="baseline"/>
              <w:rPr>
                <w:rFonts w:ascii="Arial" w:eastAsia="Arial" w:hAnsi="Arial"/>
                <w:color w:val="000000"/>
                <w:sz w:val="20"/>
              </w:rPr>
            </w:pPr>
            <w:r>
              <w:rPr>
                <w:rFonts w:ascii="Arial" w:eastAsia="Arial" w:hAnsi="Arial"/>
                <w:color w:val="000000"/>
                <w:sz w:val="20"/>
              </w:rPr>
              <w:t>Works Cost Estimate</w:t>
            </w:r>
          </w:p>
        </w:tc>
        <w:tc>
          <w:tcPr>
            <w:tcW w:w="4075" w:type="dxa"/>
            <w:tcBorders>
              <w:top w:val="single" w:sz="5" w:space="0" w:color="000000"/>
              <w:left w:val="single" w:sz="5" w:space="0" w:color="000000"/>
              <w:bottom w:val="single" w:sz="5" w:space="0" w:color="000000"/>
              <w:right w:val="single" w:sz="5" w:space="0" w:color="000000"/>
            </w:tcBorders>
            <w:vAlign w:val="center"/>
          </w:tcPr>
          <w:p w14:paraId="7AA1D20E" w14:textId="77777777" w:rsidR="003966CA" w:rsidRDefault="00390CFE">
            <w:pPr>
              <w:spacing w:line="272" w:lineRule="exact"/>
              <w:jc w:val="center"/>
              <w:textAlignment w:val="baseline"/>
              <w:rPr>
                <w:rFonts w:ascii="Arial" w:eastAsia="Arial" w:hAnsi="Arial"/>
                <w:color w:val="000000"/>
                <w:sz w:val="24"/>
              </w:rPr>
            </w:pPr>
            <w:r>
              <w:rPr>
                <w:rFonts w:ascii="Arial" w:eastAsia="Arial" w:hAnsi="Arial"/>
                <w:color w:val="000000"/>
                <w:sz w:val="24"/>
              </w:rPr>
              <w:t>£</w:t>
            </w:r>
          </w:p>
        </w:tc>
        <w:tc>
          <w:tcPr>
            <w:tcW w:w="2275" w:type="dxa"/>
            <w:tcBorders>
              <w:top w:val="single" w:sz="5" w:space="0" w:color="000000"/>
              <w:left w:val="single" w:sz="5" w:space="0" w:color="000000"/>
              <w:bottom w:val="single" w:sz="5" w:space="0" w:color="000000"/>
              <w:right w:val="single" w:sz="5" w:space="0" w:color="000000"/>
            </w:tcBorders>
            <w:vAlign w:val="center"/>
          </w:tcPr>
          <w:p w14:paraId="2D0466D0" w14:textId="77777777" w:rsidR="003966CA" w:rsidRDefault="00390CFE">
            <w:pPr>
              <w:spacing w:after="41" w:line="230" w:lineRule="exact"/>
              <w:ind w:left="110"/>
              <w:textAlignment w:val="baseline"/>
              <w:rPr>
                <w:rFonts w:ascii="Arial" w:eastAsia="Arial" w:hAnsi="Arial"/>
                <w:color w:val="808080"/>
                <w:sz w:val="20"/>
              </w:rPr>
            </w:pPr>
            <w:r>
              <w:rPr>
                <w:rFonts w:ascii="Arial" w:eastAsia="Arial" w:hAnsi="Arial"/>
                <w:color w:val="808080"/>
                <w:sz w:val="20"/>
              </w:rPr>
              <w:t>Total cost of Works</w:t>
            </w:r>
          </w:p>
        </w:tc>
      </w:tr>
      <w:tr w:rsidR="003966CA" w14:paraId="61AA2FDA" w14:textId="77777777">
        <w:trPr>
          <w:trHeight w:hRule="exact" w:val="701"/>
        </w:trPr>
        <w:tc>
          <w:tcPr>
            <w:tcW w:w="2842" w:type="dxa"/>
            <w:tcBorders>
              <w:top w:val="single" w:sz="5" w:space="0" w:color="000000"/>
              <w:left w:val="single" w:sz="5" w:space="0" w:color="000000"/>
              <w:bottom w:val="single" w:sz="5" w:space="0" w:color="000000"/>
              <w:right w:val="single" w:sz="5" w:space="0" w:color="000000"/>
            </w:tcBorders>
            <w:vAlign w:val="center"/>
          </w:tcPr>
          <w:p w14:paraId="30BD5494" w14:textId="77777777" w:rsidR="003966CA" w:rsidRDefault="00390CFE">
            <w:pPr>
              <w:spacing w:before="238" w:after="218" w:line="230" w:lineRule="exact"/>
              <w:jc w:val="center"/>
              <w:textAlignment w:val="baseline"/>
              <w:rPr>
                <w:rFonts w:ascii="Arial" w:eastAsia="Arial" w:hAnsi="Arial"/>
                <w:color w:val="000000"/>
                <w:sz w:val="20"/>
              </w:rPr>
            </w:pPr>
            <w:r>
              <w:rPr>
                <w:rFonts w:ascii="Arial" w:eastAsia="Arial" w:hAnsi="Arial"/>
                <w:color w:val="000000"/>
                <w:sz w:val="20"/>
              </w:rPr>
              <w:t>Works Invoice date</w:t>
            </w:r>
          </w:p>
        </w:tc>
        <w:tc>
          <w:tcPr>
            <w:tcW w:w="4075" w:type="dxa"/>
            <w:tcBorders>
              <w:top w:val="single" w:sz="5" w:space="0" w:color="000000"/>
              <w:left w:val="single" w:sz="5" w:space="0" w:color="000000"/>
              <w:bottom w:val="single" w:sz="5" w:space="0" w:color="000000"/>
              <w:right w:val="single" w:sz="5" w:space="0" w:color="000000"/>
            </w:tcBorders>
          </w:tcPr>
          <w:p w14:paraId="6A62895B" w14:textId="77777777" w:rsidR="003966CA" w:rsidRDefault="003966CA">
            <w:pPr>
              <w:textAlignment w:val="baseline"/>
              <w:rPr>
                <w:rFonts w:ascii="Arial" w:eastAsia="Arial" w:hAnsi="Arial"/>
                <w:color w:val="000000"/>
                <w:sz w:val="24"/>
              </w:rPr>
            </w:pPr>
          </w:p>
        </w:tc>
        <w:tc>
          <w:tcPr>
            <w:tcW w:w="2275" w:type="dxa"/>
            <w:tcBorders>
              <w:top w:val="single" w:sz="5" w:space="0" w:color="000000"/>
              <w:left w:val="single" w:sz="5" w:space="0" w:color="000000"/>
              <w:bottom w:val="single" w:sz="5" w:space="0" w:color="000000"/>
              <w:right w:val="single" w:sz="5" w:space="0" w:color="000000"/>
            </w:tcBorders>
          </w:tcPr>
          <w:p w14:paraId="613C4EDC" w14:textId="77777777" w:rsidR="003966CA" w:rsidRDefault="00390CFE">
            <w:pPr>
              <w:spacing w:line="226" w:lineRule="exact"/>
              <w:ind w:left="108" w:right="144"/>
              <w:textAlignment w:val="baseline"/>
              <w:rPr>
                <w:rFonts w:ascii="Arial" w:eastAsia="Arial" w:hAnsi="Arial"/>
                <w:color w:val="808080"/>
                <w:spacing w:val="-1"/>
                <w:sz w:val="20"/>
              </w:rPr>
            </w:pPr>
            <w:r>
              <w:rPr>
                <w:rFonts w:ascii="Arial" w:eastAsia="Arial" w:hAnsi="Arial"/>
                <w:color w:val="808080"/>
                <w:spacing w:val="-1"/>
                <w:sz w:val="20"/>
              </w:rPr>
              <w:t>Normally no later than 2 months after latest date involved in Works</w:t>
            </w:r>
          </w:p>
        </w:tc>
      </w:tr>
    </w:tbl>
    <w:p w14:paraId="58FAA78B" w14:textId="77777777" w:rsidR="003966CA" w:rsidRDefault="003966CA">
      <w:pPr>
        <w:spacing w:after="214" w:line="20" w:lineRule="exact"/>
      </w:pPr>
    </w:p>
    <w:p w14:paraId="22FA682C" w14:textId="77777777" w:rsidR="003966CA" w:rsidRDefault="00390CFE">
      <w:pPr>
        <w:tabs>
          <w:tab w:val="left" w:leader="dot" w:pos="7272"/>
        </w:tabs>
        <w:spacing w:before="50" w:line="263" w:lineRule="exact"/>
        <w:ind w:left="72"/>
        <w:textAlignment w:val="baseline"/>
        <w:rPr>
          <w:rFonts w:ascii="Arial" w:eastAsia="Arial" w:hAnsi="Arial"/>
          <w:b/>
          <w:color w:val="000000"/>
          <w:spacing w:val="-1"/>
          <w:sz w:val="24"/>
        </w:rPr>
      </w:pPr>
      <w:r>
        <w:rPr>
          <w:rFonts w:ascii="Arial" w:eastAsia="Arial" w:hAnsi="Arial"/>
          <w:b/>
          <w:color w:val="000000"/>
          <w:spacing w:val="-1"/>
          <w:sz w:val="24"/>
        </w:rPr>
        <w:t>Works Costs for</w:t>
      </w:r>
      <w:r>
        <w:rPr>
          <w:rFonts w:ascii="Arial" w:eastAsia="Arial" w:hAnsi="Arial"/>
          <w:b/>
          <w:color w:val="000000"/>
          <w:spacing w:val="-1"/>
          <w:sz w:val="24"/>
        </w:rPr>
        <w:tab/>
      </w:r>
    </w:p>
    <w:tbl>
      <w:tblPr>
        <w:tblW w:w="0" w:type="auto"/>
        <w:tblInd w:w="6" w:type="dxa"/>
        <w:tblLayout w:type="fixed"/>
        <w:tblCellMar>
          <w:left w:w="0" w:type="dxa"/>
          <w:right w:w="0" w:type="dxa"/>
        </w:tblCellMar>
        <w:tblLook w:val="0000" w:firstRow="0" w:lastRow="0" w:firstColumn="0" w:lastColumn="0" w:noHBand="0" w:noVBand="0"/>
      </w:tblPr>
      <w:tblGrid>
        <w:gridCol w:w="2846"/>
        <w:gridCol w:w="4071"/>
        <w:gridCol w:w="2275"/>
      </w:tblGrid>
      <w:tr w:rsidR="003966CA" w14:paraId="51C43280" w14:textId="77777777" w:rsidTr="024B3C7F">
        <w:trPr>
          <w:trHeight w:hRule="exact" w:val="245"/>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B7B304E" w14:textId="77777777" w:rsidR="003966CA" w:rsidRDefault="00390CFE">
            <w:pPr>
              <w:spacing w:line="223" w:lineRule="exact"/>
              <w:ind w:right="1032"/>
              <w:jc w:val="right"/>
              <w:textAlignment w:val="baseline"/>
              <w:rPr>
                <w:rFonts w:ascii="Arial" w:eastAsia="Arial" w:hAnsi="Arial"/>
                <w:b/>
                <w:color w:val="000000"/>
                <w:sz w:val="20"/>
              </w:rPr>
            </w:pPr>
            <w:r>
              <w:rPr>
                <w:rFonts w:ascii="Arial" w:eastAsia="Arial" w:hAnsi="Arial"/>
                <w:b/>
                <w:color w:val="000000"/>
                <w:sz w:val="20"/>
              </w:rPr>
              <w:t>Activity</w:t>
            </w:r>
          </w:p>
        </w:tc>
        <w:tc>
          <w:tcPr>
            <w:tcW w:w="6346" w:type="dxa"/>
            <w:gridSpan w:val="2"/>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FF915C0" w14:textId="77777777" w:rsidR="003966CA" w:rsidRDefault="00390CFE">
            <w:pPr>
              <w:tabs>
                <w:tab w:val="left" w:pos="5112"/>
              </w:tabs>
              <w:spacing w:line="223" w:lineRule="exact"/>
              <w:ind w:left="1981"/>
              <w:textAlignment w:val="baseline"/>
              <w:rPr>
                <w:rFonts w:ascii="Arial" w:eastAsia="Arial" w:hAnsi="Arial"/>
                <w:b/>
                <w:color w:val="000000"/>
                <w:sz w:val="20"/>
              </w:rPr>
            </w:pPr>
            <w:r>
              <w:rPr>
                <w:rFonts w:ascii="Arial" w:eastAsia="Arial" w:hAnsi="Arial"/>
                <w:b/>
                <w:color w:val="000000"/>
                <w:sz w:val="20"/>
              </w:rPr>
              <w:t>Input</w:t>
            </w:r>
            <w:r>
              <w:rPr>
                <w:rFonts w:ascii="Arial" w:eastAsia="Arial" w:hAnsi="Arial"/>
                <w:b/>
                <w:color w:val="000000"/>
                <w:sz w:val="20"/>
              </w:rPr>
              <w:tab/>
              <w:t>Notes</w:t>
            </w:r>
          </w:p>
        </w:tc>
      </w:tr>
      <w:tr w:rsidR="003966CA" w14:paraId="148DFAFE" w14:textId="77777777" w:rsidTr="024B3C7F">
        <w:trPr>
          <w:trHeight w:hRule="exact" w:val="249"/>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ED24AD7" w14:textId="26787A0F" w:rsidR="003966CA" w:rsidRDefault="00390CFE">
            <w:pPr>
              <w:spacing w:line="228" w:lineRule="exact"/>
              <w:ind w:right="2022"/>
              <w:jc w:val="right"/>
              <w:textAlignment w:val="baseline"/>
              <w:rPr>
                <w:rFonts w:ascii="Arial" w:eastAsia="Arial" w:hAnsi="Arial"/>
                <w:b/>
                <w:color w:val="000000"/>
                <w:sz w:val="20"/>
              </w:rPr>
            </w:pPr>
            <w:r>
              <w:rPr>
                <w:rFonts w:ascii="Arial" w:eastAsia="Arial" w:hAnsi="Arial"/>
                <w:b/>
                <w:color w:val="000000"/>
                <w:sz w:val="20"/>
              </w:rPr>
              <w:t xml:space="preserve">Outage information - completed jointly by TO / </w:t>
            </w:r>
            <w:r w:rsidR="00E20F82">
              <w:rPr>
                <w:rFonts w:ascii="Arial" w:eastAsia="Arial" w:hAnsi="Arial"/>
                <w:b/>
                <w:color w:val="000000"/>
                <w:sz w:val="20"/>
              </w:rPr>
              <w:t>The Company</w:t>
            </w:r>
          </w:p>
        </w:tc>
      </w:tr>
      <w:tr w:rsidR="003966CA" w14:paraId="1EFA3A3C" w14:textId="77777777" w:rsidTr="024B3C7F">
        <w:trPr>
          <w:trHeight w:hRule="exact" w:val="3000"/>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5E29082" w14:textId="77777777" w:rsidR="003966CA" w:rsidRDefault="00390CFE">
            <w:pPr>
              <w:spacing w:after="2513" w:line="230" w:lineRule="exact"/>
              <w:ind w:left="108" w:right="720"/>
              <w:textAlignment w:val="baseline"/>
              <w:rPr>
                <w:rFonts w:ascii="Arial" w:eastAsia="Arial" w:hAnsi="Arial"/>
                <w:color w:val="000000"/>
                <w:spacing w:val="-2"/>
                <w:sz w:val="20"/>
              </w:rPr>
            </w:pPr>
            <w:r>
              <w:rPr>
                <w:rFonts w:ascii="Arial" w:eastAsia="Arial" w:hAnsi="Arial"/>
                <w:color w:val="000000"/>
                <w:spacing w:val="-2"/>
                <w:sz w:val="20"/>
              </w:rPr>
              <w:t>Brief description of TO Service being provided</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CE8179" w14:textId="77777777" w:rsidR="003966CA" w:rsidRDefault="003966CA">
            <w:pPr>
              <w:textAlignment w:val="baseline"/>
              <w:rPr>
                <w:rFonts w:ascii="Arial" w:eastAsia="Arial" w:hAnsi="Arial"/>
                <w:color w:val="000000"/>
                <w:sz w:val="24"/>
              </w:rPr>
            </w:pP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049EC47" w14:textId="77777777" w:rsidR="003966CA" w:rsidRDefault="003966CA">
            <w:pPr>
              <w:textAlignment w:val="baseline"/>
              <w:rPr>
                <w:rFonts w:ascii="Arial" w:eastAsia="Arial" w:hAnsi="Arial"/>
                <w:color w:val="000000"/>
                <w:sz w:val="24"/>
              </w:rPr>
            </w:pPr>
          </w:p>
        </w:tc>
      </w:tr>
      <w:tr w:rsidR="003966CA" w14:paraId="02145069" w14:textId="77777777" w:rsidTr="024B3C7F">
        <w:trPr>
          <w:trHeight w:hRule="exact" w:val="70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98CC7E" w14:textId="77777777" w:rsidR="003966CA" w:rsidRDefault="00390CFE">
            <w:pPr>
              <w:spacing w:before="243" w:after="218" w:line="230" w:lineRule="exact"/>
              <w:ind w:left="115"/>
              <w:textAlignment w:val="baseline"/>
              <w:rPr>
                <w:rFonts w:ascii="Arial" w:eastAsia="Arial" w:hAnsi="Arial"/>
                <w:color w:val="000000"/>
                <w:sz w:val="20"/>
              </w:rPr>
            </w:pPr>
            <w:r>
              <w:rPr>
                <w:rFonts w:ascii="Arial" w:eastAsia="Arial" w:hAnsi="Arial"/>
                <w:color w:val="000000"/>
                <w:sz w:val="20"/>
              </w:rPr>
              <w:t>Date of the request</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E9B633" w14:textId="77777777" w:rsidR="003966CA" w:rsidRDefault="003966CA">
            <w:pPr>
              <w:textAlignment w:val="baseline"/>
              <w:rPr>
                <w:rFonts w:ascii="Arial" w:eastAsia="Arial" w:hAnsi="Arial"/>
                <w:color w:val="000000"/>
                <w:sz w:val="24"/>
              </w:rPr>
            </w:pP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0FF6D64" w14:textId="76EF5CE6" w:rsidR="003966CA" w:rsidRDefault="00390CFE">
            <w:pPr>
              <w:spacing w:line="226" w:lineRule="exact"/>
              <w:ind w:left="108"/>
              <w:textAlignment w:val="baseline"/>
              <w:rPr>
                <w:rFonts w:ascii="Arial" w:eastAsia="Arial" w:hAnsi="Arial"/>
                <w:color w:val="808080"/>
                <w:sz w:val="20"/>
              </w:rPr>
            </w:pPr>
            <w:r>
              <w:rPr>
                <w:rFonts w:ascii="Arial" w:eastAsia="Arial" w:hAnsi="Arial"/>
                <w:color w:val="808080"/>
                <w:sz w:val="20"/>
              </w:rPr>
              <w:t xml:space="preserve">Date Works \ Service request made by </w:t>
            </w:r>
            <w:r w:rsidR="00E20F82">
              <w:rPr>
                <w:rFonts w:ascii="Arial" w:eastAsia="Arial" w:hAnsi="Arial"/>
                <w:color w:val="808080"/>
                <w:sz w:val="20"/>
              </w:rPr>
              <w:t>The Company</w:t>
            </w:r>
          </w:p>
        </w:tc>
      </w:tr>
      <w:tr w:rsidR="003966CA" w14:paraId="7CA0DF04" w14:textId="77777777" w:rsidTr="024B3C7F">
        <w:trPr>
          <w:trHeight w:hRule="exact" w:val="581"/>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05D8460" w14:textId="77777777" w:rsidR="003966CA" w:rsidRDefault="00390CFE">
            <w:pPr>
              <w:spacing w:after="93" w:line="231" w:lineRule="exact"/>
              <w:ind w:left="108"/>
              <w:textAlignment w:val="baseline"/>
              <w:rPr>
                <w:rFonts w:ascii="Arial" w:eastAsia="Arial" w:hAnsi="Arial"/>
                <w:color w:val="000000"/>
                <w:sz w:val="20"/>
              </w:rPr>
            </w:pPr>
            <w:r>
              <w:rPr>
                <w:rFonts w:ascii="Arial" w:eastAsia="Arial" w:hAnsi="Arial"/>
                <w:color w:val="000000"/>
                <w:sz w:val="20"/>
              </w:rPr>
              <w:t>Unique Works Identification Code</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EAC5038" w14:textId="77777777" w:rsidR="003966CA" w:rsidRDefault="003966CA">
            <w:pPr>
              <w:textAlignment w:val="baseline"/>
              <w:rPr>
                <w:rFonts w:ascii="Arial" w:eastAsia="Arial" w:hAnsi="Arial"/>
                <w:color w:val="000000"/>
                <w:sz w:val="24"/>
              </w:rPr>
            </w:pP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38E7EBD" w14:textId="77777777" w:rsidR="003966CA" w:rsidRDefault="003966CA">
            <w:pPr>
              <w:textAlignment w:val="baseline"/>
              <w:rPr>
                <w:rFonts w:ascii="Arial" w:eastAsia="Arial" w:hAnsi="Arial"/>
                <w:color w:val="000000"/>
                <w:sz w:val="24"/>
              </w:rPr>
            </w:pPr>
          </w:p>
        </w:tc>
      </w:tr>
      <w:tr w:rsidR="003966CA" w14:paraId="7137E7F3" w14:textId="77777777" w:rsidTr="024B3C7F">
        <w:trPr>
          <w:trHeight w:hRule="exact" w:val="240"/>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2988BCC" w14:textId="77777777" w:rsidR="003966CA" w:rsidRDefault="00390CFE">
            <w:pPr>
              <w:spacing w:line="223" w:lineRule="exact"/>
              <w:ind w:left="2815"/>
              <w:textAlignment w:val="baseline"/>
              <w:rPr>
                <w:rFonts w:ascii="Arial" w:eastAsia="Arial" w:hAnsi="Arial"/>
                <w:b/>
                <w:color w:val="000000"/>
                <w:sz w:val="20"/>
              </w:rPr>
            </w:pPr>
            <w:r>
              <w:rPr>
                <w:rFonts w:ascii="Arial" w:eastAsia="Arial" w:hAnsi="Arial"/>
                <w:b/>
                <w:color w:val="000000"/>
                <w:sz w:val="20"/>
              </w:rPr>
              <w:t>Cost information - completed by TO</w:t>
            </w:r>
          </w:p>
        </w:tc>
      </w:tr>
      <w:tr w:rsidR="003966CA" w14:paraId="01CE111C" w14:textId="77777777" w:rsidTr="024B3C7F">
        <w:trPr>
          <w:trHeight w:hRule="exact" w:val="288"/>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CA4320" w14:textId="77777777" w:rsidR="003966CA" w:rsidRDefault="00390CFE">
            <w:pPr>
              <w:spacing w:before="31" w:after="17" w:line="230" w:lineRule="exact"/>
              <w:ind w:left="115"/>
              <w:textAlignment w:val="baseline"/>
              <w:rPr>
                <w:rFonts w:ascii="Arial" w:eastAsia="Arial" w:hAnsi="Arial"/>
                <w:color w:val="000000"/>
                <w:sz w:val="20"/>
              </w:rPr>
            </w:pPr>
            <w:r>
              <w:rPr>
                <w:rFonts w:ascii="Arial" w:eastAsia="Arial" w:hAnsi="Arial"/>
                <w:color w:val="000000"/>
                <w:sz w:val="20"/>
              </w:rPr>
              <w:t>Total Works Costs</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7DE130" w14:textId="77777777" w:rsidR="003966CA" w:rsidRDefault="00390CFE">
            <w:pPr>
              <w:spacing w:line="267" w:lineRule="exact"/>
              <w:ind w:left="1981"/>
              <w:textAlignment w:val="baseline"/>
              <w:rPr>
                <w:rFonts w:ascii="Arial" w:eastAsia="Arial" w:hAnsi="Arial"/>
                <w:color w:val="000000"/>
                <w:sz w:val="24"/>
              </w:rPr>
            </w:pPr>
            <w:r>
              <w:rPr>
                <w:rFonts w:ascii="Arial" w:eastAsia="Arial" w:hAnsi="Arial"/>
                <w:color w:val="000000"/>
                <w:sz w:val="24"/>
              </w:rPr>
              <w:t>£</w:t>
            </w: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234E1FA" w14:textId="77777777" w:rsidR="003966CA" w:rsidRDefault="00390CFE">
            <w:pPr>
              <w:spacing w:after="36" w:line="230" w:lineRule="exact"/>
              <w:ind w:left="110"/>
              <w:textAlignment w:val="baseline"/>
              <w:rPr>
                <w:rFonts w:ascii="Arial" w:eastAsia="Arial" w:hAnsi="Arial"/>
                <w:color w:val="808080"/>
                <w:sz w:val="20"/>
              </w:rPr>
            </w:pPr>
            <w:r>
              <w:rPr>
                <w:rFonts w:ascii="Arial" w:eastAsia="Arial" w:hAnsi="Arial"/>
                <w:color w:val="808080"/>
                <w:sz w:val="20"/>
              </w:rPr>
              <w:t>Total TO cost of Works</w:t>
            </w:r>
          </w:p>
        </w:tc>
      </w:tr>
      <w:tr w:rsidR="003966CA" w14:paraId="2F71128A" w14:textId="77777777" w:rsidTr="024B3C7F">
        <w:trPr>
          <w:trHeight w:hRule="exact" w:val="240"/>
        </w:trPr>
        <w:tc>
          <w:tcPr>
            <w:tcW w:w="9192"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973181E" w14:textId="57CBE062" w:rsidR="003966CA" w:rsidRDefault="00390CFE">
            <w:pPr>
              <w:spacing w:line="228" w:lineRule="exact"/>
              <w:ind w:left="115"/>
              <w:textAlignment w:val="baseline"/>
              <w:rPr>
                <w:rFonts w:ascii="Arial" w:eastAsia="Arial" w:hAnsi="Arial"/>
                <w:b/>
                <w:color w:val="000000"/>
                <w:sz w:val="20"/>
              </w:rPr>
            </w:pPr>
            <w:r>
              <w:rPr>
                <w:rFonts w:ascii="Arial" w:eastAsia="Arial" w:hAnsi="Arial"/>
                <w:b/>
                <w:color w:val="000000"/>
                <w:sz w:val="20"/>
              </w:rPr>
              <w:t xml:space="preserve">Decision information - completed by </w:t>
            </w:r>
            <w:r w:rsidR="00E20F82">
              <w:rPr>
                <w:rFonts w:ascii="Arial" w:eastAsia="Arial" w:hAnsi="Arial"/>
                <w:b/>
                <w:color w:val="000000"/>
                <w:sz w:val="20"/>
              </w:rPr>
              <w:t>The Company</w:t>
            </w:r>
          </w:p>
        </w:tc>
      </w:tr>
      <w:tr w:rsidR="003966CA" w14:paraId="1B17631B" w14:textId="77777777" w:rsidTr="024B3C7F">
        <w:trPr>
          <w:trHeight w:hRule="exact" w:val="696"/>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E1083C" w14:textId="436C011E" w:rsidR="003966CA" w:rsidRDefault="00390CFE">
            <w:pPr>
              <w:spacing w:after="218" w:line="231" w:lineRule="exact"/>
              <w:ind w:left="108" w:right="396"/>
              <w:textAlignment w:val="baseline"/>
              <w:rPr>
                <w:rFonts w:ascii="Arial" w:eastAsia="Arial" w:hAnsi="Arial"/>
                <w:color w:val="000000"/>
                <w:sz w:val="20"/>
              </w:rPr>
            </w:pPr>
            <w:r>
              <w:rPr>
                <w:rFonts w:ascii="Arial" w:eastAsia="Arial" w:hAnsi="Arial"/>
                <w:color w:val="000000"/>
                <w:sz w:val="20"/>
              </w:rPr>
              <w:t xml:space="preserve">Date received by </w:t>
            </w:r>
            <w:r w:rsidR="00E20F82">
              <w:rPr>
                <w:rFonts w:ascii="Arial" w:eastAsia="Arial" w:hAnsi="Arial"/>
                <w:color w:val="000000"/>
                <w:sz w:val="20"/>
              </w:rPr>
              <w:t>The Company</w:t>
            </w:r>
            <w:r>
              <w:rPr>
                <w:rFonts w:ascii="Arial" w:eastAsia="Arial" w:hAnsi="Arial"/>
                <w:color w:val="000000"/>
                <w:sz w:val="20"/>
              </w:rPr>
              <w:t xml:space="preserve"> and by whom</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7059FF2" w14:textId="2173BCDC" w:rsidR="003966CA" w:rsidRDefault="00E20F82">
            <w:pPr>
              <w:spacing w:before="238" w:after="218" w:line="230" w:lineRule="exact"/>
              <w:ind w:right="1629"/>
              <w:jc w:val="right"/>
              <w:textAlignment w:val="baseline"/>
              <w:rPr>
                <w:rFonts w:ascii="Arial" w:eastAsia="Arial" w:hAnsi="Arial"/>
                <w:color w:val="000000"/>
                <w:sz w:val="20"/>
              </w:rPr>
            </w:pPr>
            <w:r>
              <w:rPr>
                <w:rFonts w:ascii="Arial" w:eastAsia="Arial" w:hAnsi="Arial"/>
                <w:color w:val="000000"/>
                <w:sz w:val="20"/>
              </w:rPr>
              <w:t>The Company</w:t>
            </w: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DD5B897" w14:textId="7020F90B" w:rsidR="003966CA" w:rsidRDefault="00390CFE" w:rsidP="024B3C7F">
            <w:pPr>
              <w:spacing w:line="226" w:lineRule="exact"/>
              <w:ind w:left="108" w:right="288"/>
              <w:textAlignment w:val="baseline"/>
              <w:rPr>
                <w:rFonts w:ascii="Arial" w:eastAsia="Arial" w:hAnsi="Arial"/>
                <w:color w:val="808080"/>
                <w:spacing w:val="-2"/>
                <w:sz w:val="20"/>
                <w:szCs w:val="20"/>
              </w:rPr>
            </w:pPr>
            <w:r w:rsidRPr="024B3C7F">
              <w:rPr>
                <w:rFonts w:ascii="Arial" w:eastAsia="Arial" w:hAnsi="Arial"/>
                <w:color w:val="808080"/>
                <w:spacing w:val="-2"/>
                <w:sz w:val="20"/>
                <w:szCs w:val="20"/>
              </w:rPr>
              <w:t xml:space="preserve">Date cost information received by </w:t>
            </w:r>
            <w:r w:rsidR="00E20F82" w:rsidRPr="024B3C7F">
              <w:rPr>
                <w:rFonts w:ascii="Arial" w:eastAsia="Arial" w:hAnsi="Arial"/>
                <w:color w:val="808080"/>
                <w:spacing w:val="-2"/>
                <w:sz w:val="20"/>
                <w:szCs w:val="20"/>
              </w:rPr>
              <w:t>The Company</w:t>
            </w:r>
            <w:r w:rsidRPr="024B3C7F">
              <w:rPr>
                <w:rFonts w:ascii="Arial" w:eastAsia="Arial" w:hAnsi="Arial"/>
                <w:color w:val="808080"/>
                <w:spacing w:val="-2"/>
                <w:sz w:val="20"/>
                <w:szCs w:val="20"/>
              </w:rPr>
              <w:t xml:space="preserve"> and recipient name</w:t>
            </w:r>
          </w:p>
        </w:tc>
      </w:tr>
      <w:tr w:rsidR="003966CA" w14:paraId="2B7CADD4" w14:textId="77777777" w:rsidTr="024B3C7F">
        <w:trPr>
          <w:trHeight w:hRule="exact" w:val="470"/>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bottom"/>
          </w:tcPr>
          <w:p w14:paraId="6B41CC03" w14:textId="77777777" w:rsidR="003966CA" w:rsidRDefault="00390CFE">
            <w:pPr>
              <w:spacing w:before="243" w:line="222" w:lineRule="exact"/>
              <w:ind w:left="115"/>
              <w:textAlignment w:val="baseline"/>
              <w:rPr>
                <w:rFonts w:ascii="Arial" w:eastAsia="Arial" w:hAnsi="Arial"/>
                <w:color w:val="000000"/>
                <w:sz w:val="20"/>
              </w:rPr>
            </w:pPr>
            <w:r>
              <w:rPr>
                <w:rFonts w:ascii="Arial" w:eastAsia="Arial" w:hAnsi="Arial"/>
                <w:color w:val="000000"/>
                <w:sz w:val="20"/>
              </w:rPr>
              <w:t>Decision</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3C7AB0" w14:textId="77777777" w:rsidR="003966CA" w:rsidRDefault="00390CFE">
            <w:pPr>
              <w:spacing w:after="223" w:line="230" w:lineRule="exact"/>
              <w:ind w:right="1179"/>
              <w:jc w:val="right"/>
              <w:textAlignment w:val="baseline"/>
              <w:rPr>
                <w:rFonts w:ascii="Arial" w:eastAsia="Arial" w:hAnsi="Arial"/>
                <w:color w:val="000000"/>
                <w:sz w:val="20"/>
              </w:rPr>
            </w:pPr>
            <w:r>
              <w:rPr>
                <w:rFonts w:ascii="Arial" w:eastAsia="Arial" w:hAnsi="Arial"/>
                <w:color w:val="000000"/>
                <w:sz w:val="20"/>
              </w:rPr>
              <w:t>Approve / Cancel *</w:t>
            </w: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93B857B" w14:textId="3BFF12E2" w:rsidR="003966CA" w:rsidRDefault="00E20F82">
            <w:pPr>
              <w:spacing w:line="228" w:lineRule="exact"/>
              <w:ind w:left="108"/>
              <w:textAlignment w:val="baseline"/>
              <w:rPr>
                <w:rFonts w:ascii="Arial" w:eastAsia="Arial" w:hAnsi="Arial"/>
                <w:color w:val="808080"/>
                <w:sz w:val="20"/>
              </w:rPr>
            </w:pPr>
            <w:r>
              <w:rPr>
                <w:rFonts w:ascii="Arial" w:eastAsia="Arial" w:hAnsi="Arial"/>
                <w:color w:val="808080"/>
                <w:sz w:val="20"/>
              </w:rPr>
              <w:t>The Company</w:t>
            </w:r>
            <w:r w:rsidR="00390CFE">
              <w:rPr>
                <w:rFonts w:ascii="Arial" w:eastAsia="Arial" w:hAnsi="Arial"/>
                <w:color w:val="808080"/>
                <w:sz w:val="20"/>
              </w:rPr>
              <w:t xml:space="preserve"> approve or cancel the Works</w:t>
            </w:r>
          </w:p>
        </w:tc>
      </w:tr>
      <w:tr w:rsidR="003966CA" w14:paraId="4AD68C18" w14:textId="77777777" w:rsidTr="024B3C7F">
        <w:trPr>
          <w:trHeight w:hRule="exact" w:val="562"/>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925784D" w14:textId="4384338E" w:rsidR="003966CA" w:rsidRDefault="00E20F82">
            <w:pPr>
              <w:spacing w:before="243" w:after="84" w:line="230" w:lineRule="exact"/>
              <w:ind w:left="115"/>
              <w:textAlignment w:val="baseline"/>
              <w:rPr>
                <w:rFonts w:ascii="Arial" w:eastAsia="Arial" w:hAnsi="Arial"/>
                <w:color w:val="000000"/>
                <w:sz w:val="20"/>
              </w:rPr>
            </w:pPr>
            <w:r>
              <w:rPr>
                <w:rFonts w:ascii="Arial" w:eastAsia="Arial" w:hAnsi="Arial"/>
                <w:color w:val="000000"/>
                <w:sz w:val="20"/>
              </w:rPr>
              <w:t>The Company</w:t>
            </w:r>
            <w:r w:rsidR="00390CFE">
              <w:rPr>
                <w:rFonts w:ascii="Arial" w:eastAsia="Arial" w:hAnsi="Arial"/>
                <w:color w:val="000000"/>
                <w:sz w:val="20"/>
              </w:rPr>
              <w:t xml:space="preserve"> Order Number</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D851D74" w14:textId="77777777" w:rsidR="003966CA" w:rsidRDefault="003966CA">
            <w:pPr>
              <w:textAlignment w:val="baseline"/>
              <w:rPr>
                <w:rFonts w:ascii="Arial" w:eastAsia="Arial" w:hAnsi="Arial"/>
                <w:color w:val="000000"/>
                <w:sz w:val="24"/>
              </w:rPr>
            </w:pP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C7D22A" w14:textId="77777777" w:rsidR="003966CA" w:rsidRDefault="00390CFE">
            <w:pPr>
              <w:spacing w:after="84" w:line="230" w:lineRule="exact"/>
              <w:ind w:left="108"/>
              <w:textAlignment w:val="baseline"/>
              <w:rPr>
                <w:rFonts w:ascii="Arial" w:eastAsia="Arial" w:hAnsi="Arial"/>
                <w:color w:val="808080"/>
                <w:sz w:val="20"/>
              </w:rPr>
            </w:pPr>
            <w:r>
              <w:rPr>
                <w:rFonts w:ascii="Arial" w:eastAsia="Arial" w:hAnsi="Arial"/>
                <w:color w:val="808080"/>
                <w:sz w:val="20"/>
              </w:rPr>
              <w:t>Order number for approved Works</w:t>
            </w:r>
          </w:p>
        </w:tc>
      </w:tr>
      <w:tr w:rsidR="003966CA" w14:paraId="6E0F2FCF" w14:textId="77777777" w:rsidTr="024B3C7F">
        <w:trPr>
          <w:trHeight w:hRule="exact" w:val="706"/>
        </w:trPr>
        <w:tc>
          <w:tcPr>
            <w:tcW w:w="2846"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3C951B5" w14:textId="77777777" w:rsidR="003966CA" w:rsidRDefault="00390CFE">
            <w:pPr>
              <w:spacing w:line="230" w:lineRule="exact"/>
              <w:ind w:left="144"/>
              <w:textAlignment w:val="baseline"/>
              <w:rPr>
                <w:rFonts w:ascii="Arial" w:eastAsia="Arial" w:hAnsi="Arial"/>
                <w:color w:val="000000"/>
                <w:sz w:val="20"/>
              </w:rPr>
            </w:pPr>
            <w:r>
              <w:rPr>
                <w:rFonts w:ascii="Arial" w:eastAsia="Arial" w:hAnsi="Arial"/>
                <w:color w:val="000000"/>
                <w:sz w:val="20"/>
              </w:rPr>
              <w:t xml:space="preserve">Confirmed to </w:t>
            </w:r>
            <w:proofErr w:type="spellStart"/>
            <w:r>
              <w:rPr>
                <w:rFonts w:ascii="Arial" w:eastAsia="Arial" w:hAnsi="Arial"/>
                <w:color w:val="000000"/>
                <w:sz w:val="20"/>
              </w:rPr>
              <w:t>TO</w:t>
            </w:r>
            <w:proofErr w:type="spellEnd"/>
          </w:p>
          <w:p w14:paraId="7D505030" w14:textId="41BAA50E" w:rsidR="003966CA" w:rsidRDefault="00390CFE">
            <w:pPr>
              <w:spacing w:before="1" w:after="228" w:line="230" w:lineRule="exact"/>
              <w:ind w:left="144"/>
              <w:textAlignment w:val="baseline"/>
              <w:rPr>
                <w:rFonts w:ascii="Arial" w:eastAsia="Arial" w:hAnsi="Arial"/>
                <w:color w:val="000000"/>
                <w:sz w:val="20"/>
              </w:rPr>
            </w:pPr>
            <w:r>
              <w:rPr>
                <w:rFonts w:ascii="Arial" w:eastAsia="Arial" w:hAnsi="Arial"/>
                <w:color w:val="000000"/>
                <w:sz w:val="20"/>
              </w:rPr>
              <w:t>Date and name (</w:t>
            </w:r>
            <w:r w:rsidR="00E20F82">
              <w:rPr>
                <w:rFonts w:ascii="Arial" w:eastAsia="Arial" w:hAnsi="Arial"/>
                <w:color w:val="000000"/>
                <w:sz w:val="20"/>
              </w:rPr>
              <w:t>The Company</w:t>
            </w:r>
            <w:r>
              <w:rPr>
                <w:rFonts w:ascii="Arial" w:eastAsia="Arial" w:hAnsi="Arial"/>
                <w:color w:val="000000"/>
                <w:sz w:val="20"/>
              </w:rPr>
              <w:t>)</w:t>
            </w:r>
          </w:p>
        </w:tc>
        <w:tc>
          <w:tcPr>
            <w:tcW w:w="4071"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D212D90" w14:textId="305AD517" w:rsidR="003966CA" w:rsidRDefault="00E20F82">
            <w:pPr>
              <w:spacing w:after="459" w:line="230" w:lineRule="exact"/>
              <w:ind w:right="1629"/>
              <w:jc w:val="right"/>
              <w:textAlignment w:val="baseline"/>
              <w:rPr>
                <w:rFonts w:ascii="Arial" w:eastAsia="Arial" w:hAnsi="Arial"/>
                <w:color w:val="000000"/>
                <w:sz w:val="20"/>
              </w:rPr>
            </w:pPr>
            <w:r>
              <w:rPr>
                <w:rFonts w:ascii="Arial" w:eastAsia="Arial" w:hAnsi="Arial"/>
                <w:color w:val="000000"/>
                <w:sz w:val="20"/>
              </w:rPr>
              <w:t>The Company</w:t>
            </w:r>
          </w:p>
        </w:tc>
        <w:tc>
          <w:tcPr>
            <w:tcW w:w="2275"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CDDA4FC" w14:textId="77777777" w:rsidR="003966CA" w:rsidRDefault="00390CFE">
            <w:pPr>
              <w:spacing w:line="229" w:lineRule="exact"/>
              <w:ind w:left="108" w:right="396"/>
              <w:textAlignment w:val="baseline"/>
              <w:rPr>
                <w:rFonts w:ascii="Arial" w:eastAsia="Arial" w:hAnsi="Arial"/>
                <w:color w:val="808080"/>
                <w:sz w:val="20"/>
              </w:rPr>
            </w:pPr>
            <w:r>
              <w:rPr>
                <w:rFonts w:ascii="Arial" w:eastAsia="Arial" w:hAnsi="Arial"/>
                <w:color w:val="808080"/>
                <w:sz w:val="20"/>
              </w:rPr>
              <w:t>Date decision confirmed to the TO and by whom</w:t>
            </w:r>
          </w:p>
        </w:tc>
      </w:tr>
    </w:tbl>
    <w:p w14:paraId="57AA175A" w14:textId="77777777" w:rsidR="000E31D3" w:rsidRDefault="000E31D3"/>
    <w:sectPr w:rsidR="000E31D3">
      <w:pgSz w:w="11909" w:h="16838"/>
      <w:pgMar w:top="700" w:right="1386" w:bottom="2527" w:left="131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E5624" w14:textId="77777777" w:rsidR="00B10AC5" w:rsidRDefault="00B10AC5" w:rsidP="00367C98">
      <w:r>
        <w:separator/>
      </w:r>
    </w:p>
  </w:endnote>
  <w:endnote w:type="continuationSeparator" w:id="0">
    <w:p w14:paraId="5ED7206C" w14:textId="77777777" w:rsidR="00B10AC5" w:rsidRDefault="00B10AC5" w:rsidP="0036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A4E82" w14:textId="77777777" w:rsidR="00B10AC5" w:rsidRDefault="00B10AC5" w:rsidP="00367C98">
      <w:r>
        <w:separator/>
      </w:r>
    </w:p>
  </w:footnote>
  <w:footnote w:type="continuationSeparator" w:id="0">
    <w:p w14:paraId="3BE0D716" w14:textId="77777777" w:rsidR="00B10AC5" w:rsidRDefault="00B10AC5" w:rsidP="00367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5528D" w14:textId="113C1806" w:rsidR="00367C98" w:rsidRDefault="000E4736">
    <w:pPr>
      <w:pStyle w:val="Header"/>
      <w:rPr>
        <w:rFonts w:ascii="Arial" w:hAnsi="Arial" w:cs="Arial"/>
        <w:sz w:val="20"/>
        <w:szCs w:val="20"/>
      </w:rPr>
    </w:pPr>
    <w:r>
      <w:rPr>
        <w:rFonts w:ascii="Arial" w:hAnsi="Arial" w:cs="Arial"/>
        <w:sz w:val="20"/>
        <w:szCs w:val="20"/>
      </w:rPr>
      <w:t>STCP 11-4 Enhanced Service</w:t>
    </w:r>
  </w:p>
  <w:p w14:paraId="7254D932" w14:textId="6193EBDA" w:rsidR="00AD3B2F" w:rsidRDefault="000E4736">
    <w:pPr>
      <w:pStyle w:val="Header"/>
      <w:rPr>
        <w:rFonts w:ascii="Arial" w:hAnsi="Arial" w:cs="Arial"/>
        <w:sz w:val="20"/>
        <w:szCs w:val="20"/>
      </w:rPr>
    </w:pPr>
    <w:r>
      <w:rPr>
        <w:rFonts w:ascii="Arial" w:hAnsi="Arial" w:cs="Arial"/>
        <w:sz w:val="20"/>
        <w:szCs w:val="20"/>
      </w:rPr>
      <w:t xml:space="preserve">Provision Issue </w:t>
    </w:r>
    <w:r w:rsidRPr="00BF3B6D">
      <w:rPr>
        <w:rFonts w:ascii="Arial" w:hAnsi="Arial" w:cs="Arial"/>
        <w:sz w:val="20"/>
        <w:szCs w:val="20"/>
      </w:rPr>
      <w:t>00</w:t>
    </w:r>
    <w:r w:rsidR="00F1769B" w:rsidRPr="00BF3B6D">
      <w:rPr>
        <w:rFonts w:ascii="Arial" w:hAnsi="Arial" w:cs="Arial"/>
        <w:sz w:val="20"/>
        <w:szCs w:val="20"/>
      </w:rPr>
      <w:t>3</w:t>
    </w:r>
    <w:r w:rsidRPr="00BF3B6D">
      <w:rPr>
        <w:rFonts w:ascii="Arial" w:hAnsi="Arial" w:cs="Arial"/>
        <w:sz w:val="20"/>
        <w:szCs w:val="20"/>
      </w:rPr>
      <w:t xml:space="preserve"> – </w:t>
    </w:r>
    <w:r w:rsidR="00835BEB">
      <w:rPr>
        <w:rFonts w:ascii="Arial" w:hAnsi="Arial" w:cs="Arial"/>
        <w:sz w:val="20"/>
        <w:szCs w:val="20"/>
      </w:rPr>
      <w:t>25</w:t>
    </w:r>
    <w:r w:rsidRPr="00BF3B6D">
      <w:rPr>
        <w:rFonts w:ascii="Arial" w:hAnsi="Arial" w:cs="Arial"/>
        <w:sz w:val="20"/>
        <w:szCs w:val="20"/>
      </w:rPr>
      <w:t xml:space="preserve"> April 202</w:t>
    </w:r>
    <w:r w:rsidR="00146F86" w:rsidRPr="00BF3B6D">
      <w:rPr>
        <w:rFonts w:ascii="Arial" w:hAnsi="Arial" w:cs="Arial"/>
        <w:sz w:val="20"/>
        <w:szCs w:val="20"/>
      </w:rPr>
      <w:t>3</w:t>
    </w:r>
  </w:p>
  <w:p w14:paraId="359903D5" w14:textId="77777777" w:rsidR="003D7D98" w:rsidRPr="000E4736" w:rsidRDefault="003D7D98">
    <w:pPr>
      <w:pStyle w:val="Header"/>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7558E2"/>
    <w:multiLevelType w:val="multilevel"/>
    <w:tmpl w:val="3F063C88"/>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FFA42EB"/>
    <w:multiLevelType w:val="multilevel"/>
    <w:tmpl w:val="D944BDB6"/>
    <w:lvl w:ilvl="0">
      <w:start w:val="1"/>
      <w:numFmt w:val="bullet"/>
      <w:lvlText w:val="·"/>
      <w:lvlJc w:val="left"/>
      <w:pPr>
        <w:tabs>
          <w:tab w:val="left" w:pos="432"/>
        </w:tabs>
        <w:ind w:left="720"/>
      </w:pPr>
      <w:rPr>
        <w:rFonts w:ascii="Symbol" w:eastAsia="Symbol" w:hAnsi="Symbol"/>
        <w:strike w:val="0"/>
        <w:color w:val="000000"/>
        <w:spacing w:val="-1"/>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23259728">
    <w:abstractNumId w:val="1"/>
  </w:num>
  <w:num w:numId="2" w16cid:durableId="3843478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trackRevisions/>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6CA"/>
    <w:rsid w:val="00004C72"/>
    <w:rsid w:val="0003683C"/>
    <w:rsid w:val="000A6C2E"/>
    <w:rsid w:val="000B2AE7"/>
    <w:rsid w:val="000E31D3"/>
    <w:rsid w:val="000E4736"/>
    <w:rsid w:val="001115BB"/>
    <w:rsid w:val="00146F86"/>
    <w:rsid w:val="00157BE3"/>
    <w:rsid w:val="00191ABF"/>
    <w:rsid w:val="002B19BE"/>
    <w:rsid w:val="002B75E2"/>
    <w:rsid w:val="002C31B0"/>
    <w:rsid w:val="002F47E4"/>
    <w:rsid w:val="002F6393"/>
    <w:rsid w:val="002F686E"/>
    <w:rsid w:val="003307F6"/>
    <w:rsid w:val="00367C98"/>
    <w:rsid w:val="00390CFE"/>
    <w:rsid w:val="003929B3"/>
    <w:rsid w:val="003966CA"/>
    <w:rsid w:val="003D7D98"/>
    <w:rsid w:val="003E0C9C"/>
    <w:rsid w:val="004103AE"/>
    <w:rsid w:val="0049190A"/>
    <w:rsid w:val="004F6B23"/>
    <w:rsid w:val="005537F5"/>
    <w:rsid w:val="005A7F56"/>
    <w:rsid w:val="00640B2D"/>
    <w:rsid w:val="00671A50"/>
    <w:rsid w:val="006D6E9B"/>
    <w:rsid w:val="007508FB"/>
    <w:rsid w:val="00752819"/>
    <w:rsid w:val="00756896"/>
    <w:rsid w:val="007A104C"/>
    <w:rsid w:val="0080012A"/>
    <w:rsid w:val="00800DC1"/>
    <w:rsid w:val="00835BEB"/>
    <w:rsid w:val="00836B4F"/>
    <w:rsid w:val="00841E45"/>
    <w:rsid w:val="008A169C"/>
    <w:rsid w:val="008A1C4F"/>
    <w:rsid w:val="008D0D84"/>
    <w:rsid w:val="00942E52"/>
    <w:rsid w:val="00997597"/>
    <w:rsid w:val="00A021F5"/>
    <w:rsid w:val="00A47BCF"/>
    <w:rsid w:val="00AD3B2F"/>
    <w:rsid w:val="00AE7CF6"/>
    <w:rsid w:val="00B104F2"/>
    <w:rsid w:val="00B10AC5"/>
    <w:rsid w:val="00B259AE"/>
    <w:rsid w:val="00B82B8A"/>
    <w:rsid w:val="00B86B9F"/>
    <w:rsid w:val="00BF3B6D"/>
    <w:rsid w:val="00C74E1A"/>
    <w:rsid w:val="00CB7A9D"/>
    <w:rsid w:val="00D17F7E"/>
    <w:rsid w:val="00E01E53"/>
    <w:rsid w:val="00E07339"/>
    <w:rsid w:val="00E16C1E"/>
    <w:rsid w:val="00E20F82"/>
    <w:rsid w:val="00E66728"/>
    <w:rsid w:val="00E7755C"/>
    <w:rsid w:val="00E80531"/>
    <w:rsid w:val="00F03B10"/>
    <w:rsid w:val="00F1769B"/>
    <w:rsid w:val="00F6768A"/>
    <w:rsid w:val="00F855ED"/>
    <w:rsid w:val="00F91910"/>
    <w:rsid w:val="00FE48B7"/>
    <w:rsid w:val="00FE4F34"/>
    <w:rsid w:val="024B3C7F"/>
    <w:rsid w:val="0827DA4C"/>
    <w:rsid w:val="1AED7762"/>
    <w:rsid w:val="1F8BCBA7"/>
    <w:rsid w:val="23FE5AF7"/>
    <w:rsid w:val="50DA2FD3"/>
    <w:rsid w:val="56E7BB9E"/>
    <w:rsid w:val="6E46F234"/>
    <w:rsid w:val="75301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1924B"/>
  <w15:docId w15:val="{2115EA86-0510-47C9-88B4-98E1A9E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C98"/>
    <w:rPr>
      <w:rFonts w:ascii="Segoe UI" w:hAnsi="Segoe UI" w:cs="Segoe UI"/>
      <w:sz w:val="18"/>
      <w:szCs w:val="18"/>
    </w:rPr>
  </w:style>
  <w:style w:type="paragraph" w:styleId="Header">
    <w:name w:val="header"/>
    <w:basedOn w:val="Normal"/>
    <w:link w:val="HeaderChar"/>
    <w:uiPriority w:val="99"/>
    <w:unhideWhenUsed/>
    <w:rsid w:val="00367C98"/>
    <w:pPr>
      <w:tabs>
        <w:tab w:val="center" w:pos="4513"/>
        <w:tab w:val="right" w:pos="9026"/>
      </w:tabs>
    </w:pPr>
  </w:style>
  <w:style w:type="character" w:customStyle="1" w:styleId="HeaderChar">
    <w:name w:val="Header Char"/>
    <w:basedOn w:val="DefaultParagraphFont"/>
    <w:link w:val="Header"/>
    <w:uiPriority w:val="99"/>
    <w:rsid w:val="00367C98"/>
  </w:style>
  <w:style w:type="paragraph" w:styleId="Footer">
    <w:name w:val="footer"/>
    <w:basedOn w:val="Normal"/>
    <w:link w:val="FooterChar"/>
    <w:uiPriority w:val="99"/>
    <w:unhideWhenUsed/>
    <w:rsid w:val="00367C98"/>
    <w:pPr>
      <w:tabs>
        <w:tab w:val="center" w:pos="4513"/>
        <w:tab w:val="right" w:pos="9026"/>
      </w:tabs>
    </w:pPr>
  </w:style>
  <w:style w:type="character" w:customStyle="1" w:styleId="FooterChar">
    <w:name w:val="Footer Char"/>
    <w:basedOn w:val="DefaultParagraphFont"/>
    <w:link w:val="Footer"/>
    <w:uiPriority w:val="99"/>
    <w:rsid w:val="00367C98"/>
  </w:style>
  <w:style w:type="paragraph" w:styleId="Revision">
    <w:name w:val="Revision"/>
    <w:hidden/>
    <w:uiPriority w:val="99"/>
    <w:semiHidden/>
    <w:rsid w:val="00F1769B"/>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942E52"/>
  </w:style>
  <w:style w:type="character" w:customStyle="1" w:styleId="eop">
    <w:name w:val="eop"/>
    <w:basedOn w:val="DefaultParagraphFont"/>
    <w:rsid w:val="00942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FDBE99-78AC-4ADD-899E-4CCFF3D2C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3D4DC1-DFD8-4885-BDBC-6927C04A4784}">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CAE1BCC9-454A-4B8E-8F1E-98EFB47552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2198</Words>
  <Characters>12529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CP11-4 - Issue 005 Enhanced Service 25 April 2023</vt:lpstr>
    </vt:vector>
  </TitlesOfParts>
  <Company/>
  <LinksUpToDate>false</LinksUpToDate>
  <CharactersWithSpaces>14698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STCP11-4 - Issue 005 Enhanced Service 25 April 2023</dc:title>
  <dc:creator>Walker (ESO), Lurrentia</dc:creator>
  <cp:lastModifiedBy>Steve Baker [NESO]</cp:lastModifiedBy>
  <cp:revision>4</cp:revision>
  <cp:lastPrinted>2023-10-13T15:59:00Z</cp:lastPrinted>
  <dcterms:created xsi:type="dcterms:W3CDTF">2023-10-13T16:00:00Z</dcterms:created>
  <dcterms:modified xsi:type="dcterms:W3CDTF">2025-10-16T08:02:00Z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2091500</vt:r8>
  </property>
</Properties>
</file>